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D436D62" w14:textId="4CEFBD1E" w:rsidR="00395DA6" w:rsidRPr="00EC7EB8" w:rsidRDefault="00C702D5" w:rsidP="00AB6E08">
      <w:pPr>
        <w:pStyle w:val="BodyText"/>
        <w:rPr>
          <w:rFonts w:ascii="Arial" w:hAnsi="Arial" w:cs="Arial"/>
        </w:rPr>
      </w:pPr>
      <w:r w:rsidRPr="006351F1">
        <w:rPr>
          <w:rFonts w:ascii="Arial" w:hAnsi="Arial"/>
        </w:rPr>
        <w:t>CUSC Section 14 Schedule 1 - Calculation of charges that fall within the Connection Exclusion EU Regulation 838/2010</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w:t>
      </w:r>
      <w:r>
        <w:lastRenderedPageBreak/>
        <w:t>commission than the typical 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lastRenderedPageBreak/>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4D8498E4" w:rsidR="00225419" w:rsidRDefault="00225419">
      <w:pPr>
        <w:pStyle w:val="1"/>
        <w:numPr>
          <w:ilvl w:val="0"/>
          <w:numId w:val="37"/>
        </w:numPr>
        <w:tabs>
          <w:tab w:val="left" w:pos="-1440"/>
        </w:tabs>
        <w:jc w:val="both"/>
      </w:pPr>
      <w:r>
        <w:t xml:space="preserve">Site-specific maintenance charges will be calculated each year based on the forecast total </w:t>
      </w:r>
      <w:r w:rsidR="00521FF7">
        <w:t>site-specific</w:t>
      </w:r>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lastRenderedPageBreak/>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lastRenderedPageBreak/>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w:t>
      </w:r>
      <w:r>
        <w:lastRenderedPageBreak/>
        <w:t xml:space="preserve">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5A13FBA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5642D4">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DF2057"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5642D4">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5B03A488"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5642D4">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5642D4">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7824BD" w:rsidRDefault="00225419">
      <w:pPr>
        <w:jc w:val="both"/>
        <w:rPr>
          <w:rFonts w:ascii="Arial" w:hAnsi="Arial" w:cs="Arial"/>
          <w:sz w:val="22"/>
          <w:szCs w:val="22"/>
          <w:rPrChange w:id="85" w:author="Ocean Winds" w:date="2025-07-15T08:08:00Z">
            <w:rPr>
              <w:rFonts w:ascii="Arial" w:hAnsi="Arial" w:cs="Arial"/>
              <w:sz w:val="22"/>
              <w:szCs w:val="22"/>
              <w:lang w:val="fr-FR"/>
            </w:rPr>
          </w:rPrChange>
        </w:rPr>
      </w:pPr>
      <w:r>
        <w:tab/>
      </w:r>
      <w:r w:rsidRPr="007824BD">
        <w:rPr>
          <w:rFonts w:ascii="Arial" w:hAnsi="Arial" w:cs="Arial"/>
          <w:sz w:val="22"/>
          <w:szCs w:val="22"/>
          <w:rPrChange w:id="86" w:author="Ocean Winds" w:date="2025-07-15T08:08:00Z">
            <w:rPr>
              <w:rFonts w:ascii="Arial" w:hAnsi="Arial" w:cs="Arial"/>
              <w:sz w:val="22"/>
              <w:szCs w:val="22"/>
              <w:lang w:val="fr-FR"/>
            </w:rPr>
          </w:rPrChange>
        </w:rPr>
        <w:t>Termination</w:t>
      </w:r>
      <w:r w:rsidRPr="00094C68">
        <w:rPr>
          <w:rFonts w:ascii="Arial" w:hAnsi="Arial" w:cs="Arial"/>
          <w:sz w:val="22"/>
          <w:szCs w:val="22"/>
        </w:rPr>
        <w:fldChar w:fldCharType="begin"/>
      </w:r>
      <w:r w:rsidRPr="007824BD">
        <w:rPr>
          <w:rFonts w:ascii="Arial" w:hAnsi="Arial" w:cs="Arial"/>
          <w:sz w:val="22"/>
          <w:szCs w:val="22"/>
          <w:rPrChange w:id="87" w:author="Ocean Winds" w:date="2025-07-15T08:08:00Z">
            <w:rPr>
              <w:rFonts w:ascii="Arial" w:hAnsi="Arial" w:cs="Arial"/>
              <w:sz w:val="22"/>
              <w:szCs w:val="22"/>
              <w:lang w:val="fr-FR"/>
            </w:rPr>
          </w:rPrChange>
        </w:rPr>
        <w:instrText xml:space="preserve"> XE "Termination" </w:instrText>
      </w:r>
      <w:r w:rsidRPr="00094C68">
        <w:rPr>
          <w:rFonts w:ascii="Arial" w:hAnsi="Arial" w:cs="Arial"/>
          <w:sz w:val="22"/>
          <w:szCs w:val="22"/>
        </w:rPr>
        <w:fldChar w:fldCharType="end"/>
      </w:r>
      <w:r w:rsidRPr="007824BD">
        <w:rPr>
          <w:rFonts w:ascii="Arial" w:hAnsi="Arial" w:cs="Arial"/>
          <w:sz w:val="22"/>
          <w:szCs w:val="22"/>
          <w:rPrChange w:id="88" w:author="Ocean Winds" w:date="2025-07-15T08:08:00Z">
            <w:rPr>
              <w:rFonts w:ascii="Arial" w:hAnsi="Arial" w:cs="Arial"/>
              <w:sz w:val="22"/>
              <w:szCs w:val="22"/>
              <w:lang w:val="fr-FR"/>
            </w:rPr>
          </w:rPrChange>
        </w:rPr>
        <w:t xml:space="preserve"> Charge</w:t>
      </w:r>
      <w:r w:rsidRPr="007824BD">
        <w:rPr>
          <w:rFonts w:ascii="Arial" w:hAnsi="Arial" w:cs="Arial"/>
          <w:sz w:val="22"/>
          <w:szCs w:val="22"/>
          <w:vertAlign w:val="subscript"/>
          <w:rPrChange w:id="89" w:author="Ocean Winds" w:date="2025-07-15T08:08:00Z">
            <w:rPr>
              <w:rFonts w:ascii="Arial" w:hAnsi="Arial" w:cs="Arial"/>
              <w:sz w:val="22"/>
              <w:szCs w:val="22"/>
              <w:vertAlign w:val="subscript"/>
              <w:lang w:val="fr-FR"/>
            </w:rPr>
          </w:rPrChange>
        </w:rPr>
        <w:t>n</w:t>
      </w:r>
      <w:r w:rsidRPr="007824BD">
        <w:rPr>
          <w:rFonts w:ascii="Arial" w:hAnsi="Arial" w:cs="Arial"/>
          <w:sz w:val="22"/>
          <w:szCs w:val="22"/>
          <w:rPrChange w:id="90" w:author="Ocean Winds" w:date="2025-07-15T08:08:00Z">
            <w:rPr>
              <w:rFonts w:ascii="Arial" w:hAnsi="Arial" w:cs="Arial"/>
              <w:sz w:val="22"/>
              <w:szCs w:val="22"/>
              <w:lang w:val="fr-FR"/>
            </w:rPr>
          </w:rPrChange>
        </w:rPr>
        <w:t xml:space="preserve"> = UoS</w:t>
      </w:r>
      <w:r w:rsidRPr="007824BD">
        <w:rPr>
          <w:rFonts w:ascii="Arial" w:hAnsi="Arial" w:cs="Arial"/>
          <w:sz w:val="22"/>
          <w:szCs w:val="22"/>
          <w:vertAlign w:val="subscript"/>
          <w:rPrChange w:id="91" w:author="Ocean Winds" w:date="2025-07-15T08:08:00Z">
            <w:rPr>
              <w:rFonts w:ascii="Arial" w:hAnsi="Arial" w:cs="Arial"/>
              <w:sz w:val="22"/>
              <w:szCs w:val="22"/>
              <w:vertAlign w:val="subscript"/>
              <w:lang w:val="fr-FR"/>
            </w:rPr>
          </w:rPrChange>
        </w:rPr>
        <w:t>n</w:t>
      </w:r>
      <w:r w:rsidRPr="007824BD">
        <w:rPr>
          <w:rFonts w:ascii="Arial" w:hAnsi="Arial" w:cs="Arial"/>
          <w:sz w:val="22"/>
          <w:szCs w:val="22"/>
          <w:rPrChange w:id="92" w:author="Ocean Winds" w:date="2025-07-15T08:08:00Z">
            <w:rPr>
              <w:rFonts w:ascii="Arial" w:hAnsi="Arial" w:cs="Arial"/>
              <w:sz w:val="22"/>
              <w:szCs w:val="22"/>
              <w:lang w:val="fr-FR"/>
            </w:rPr>
          </w:rPrChange>
        </w:rPr>
        <w:t xml:space="preserve"> + C</w:t>
      </w:r>
      <w:r w:rsidRPr="007824BD">
        <w:rPr>
          <w:rFonts w:ascii="Arial" w:hAnsi="Arial" w:cs="Arial"/>
          <w:sz w:val="22"/>
          <w:szCs w:val="22"/>
          <w:vertAlign w:val="subscript"/>
          <w:rPrChange w:id="93" w:author="Ocean Winds" w:date="2025-07-15T08:08:00Z">
            <w:rPr>
              <w:rFonts w:ascii="Arial" w:hAnsi="Arial" w:cs="Arial"/>
              <w:sz w:val="22"/>
              <w:szCs w:val="22"/>
              <w:vertAlign w:val="subscript"/>
              <w:lang w:val="fr-FR"/>
            </w:rPr>
          </w:rPrChange>
        </w:rPr>
        <w:t>n</w:t>
      </w:r>
      <w:r w:rsidRPr="007824BD">
        <w:rPr>
          <w:rFonts w:ascii="Arial" w:hAnsi="Arial" w:cs="Arial"/>
          <w:sz w:val="22"/>
          <w:szCs w:val="22"/>
          <w:rPrChange w:id="94" w:author="Ocean Winds" w:date="2025-07-15T08:08:00Z">
            <w:rPr>
              <w:rFonts w:ascii="Arial" w:hAnsi="Arial" w:cs="Arial"/>
              <w:sz w:val="22"/>
              <w:szCs w:val="22"/>
              <w:lang w:val="fr-FR"/>
            </w:rPr>
          </w:rPrChange>
        </w:rPr>
        <w:t xml:space="preserve"> + NAV</w:t>
      </w:r>
      <w:r w:rsidRPr="007824BD">
        <w:rPr>
          <w:rFonts w:ascii="Arial" w:hAnsi="Arial" w:cs="Arial"/>
          <w:sz w:val="22"/>
          <w:szCs w:val="22"/>
          <w:vertAlign w:val="subscript"/>
          <w:rPrChange w:id="95" w:author="Ocean Winds" w:date="2025-07-15T08:08:00Z">
            <w:rPr>
              <w:rFonts w:ascii="Arial" w:hAnsi="Arial" w:cs="Arial"/>
              <w:sz w:val="22"/>
              <w:szCs w:val="22"/>
              <w:vertAlign w:val="subscript"/>
              <w:lang w:val="fr-FR"/>
            </w:rPr>
          </w:rPrChange>
        </w:rPr>
        <w:t>an</w:t>
      </w:r>
      <w:r w:rsidRPr="007824BD">
        <w:rPr>
          <w:rFonts w:ascii="Arial" w:hAnsi="Arial" w:cs="Arial"/>
          <w:sz w:val="22"/>
          <w:szCs w:val="22"/>
          <w:rPrChange w:id="96" w:author="Ocean Winds" w:date="2025-07-15T08:08:00Z">
            <w:rPr>
              <w:rFonts w:ascii="Arial" w:hAnsi="Arial" w:cs="Arial"/>
              <w:sz w:val="22"/>
              <w:szCs w:val="22"/>
              <w:lang w:val="fr-FR"/>
            </w:rPr>
          </w:rPrChange>
        </w:rPr>
        <w:t xml:space="preserve"> + R - CC</w:t>
      </w:r>
    </w:p>
    <w:p w14:paraId="40C463B1" w14:textId="77777777" w:rsidR="00225419" w:rsidRPr="007824BD" w:rsidRDefault="00225419">
      <w:pPr>
        <w:tabs>
          <w:tab w:val="left" w:pos="810"/>
          <w:tab w:val="left" w:pos="1620"/>
          <w:tab w:val="left" w:pos="4680"/>
        </w:tabs>
        <w:ind w:left="720"/>
        <w:jc w:val="both"/>
        <w:rPr>
          <w:rFonts w:ascii="Arial" w:hAnsi="Arial" w:cs="Arial"/>
          <w:sz w:val="22"/>
          <w:szCs w:val="22"/>
          <w:rPrChange w:id="97" w:author="Ocean Winds" w:date="2025-07-15T08:08:00Z">
            <w:rPr>
              <w:rFonts w:ascii="Arial" w:hAnsi="Arial" w:cs="Arial"/>
              <w:sz w:val="22"/>
              <w:szCs w:val="22"/>
              <w:lang w:val="fr-FR"/>
            </w:rPr>
          </w:rPrChange>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98" w:name="_Toc220918030"/>
      <w:r>
        <w:lastRenderedPageBreak/>
        <w:t>Repayment on Re-Use of Assets</w:t>
      </w:r>
      <w:bookmarkEnd w:id="98"/>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99" w:name="_Toc220918031"/>
      <w:r>
        <w:t>Valuation of Assets that are re-used as connection assets or existing infrastructure assets re-allocated to connection</w:t>
      </w:r>
      <w:bookmarkEnd w:id="99"/>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100" w:name="_Toc44315413"/>
      <w:bookmarkStart w:id="101" w:name="_Toc220918032"/>
      <w:r w:rsidRPr="007F69E9">
        <w:rPr>
          <w:color w:val="auto"/>
          <w:sz w:val="28"/>
          <w:szCs w:val="28"/>
        </w:rPr>
        <w:lastRenderedPageBreak/>
        <w:t>14.7 Contestability</w:t>
      </w:r>
      <w:bookmarkEnd w:id="100"/>
      <w:bookmarkEnd w:id="101"/>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102" w:name="_Toc32208953"/>
      <w:bookmarkStart w:id="103" w:name="_Toc44315414"/>
    </w:p>
    <w:p w14:paraId="30FF6B22" w14:textId="77777777" w:rsidR="00225419" w:rsidRDefault="00225419"/>
    <w:p w14:paraId="51BDC2A7" w14:textId="77777777" w:rsidR="00225419" w:rsidRDefault="00225419">
      <w:pPr>
        <w:pStyle w:val="Heading2"/>
      </w:pPr>
      <w:bookmarkStart w:id="104" w:name="_Toc220918033"/>
      <w:bookmarkEnd w:id="102"/>
      <w:bookmarkEnd w:id="103"/>
      <w:r>
        <w:t>Contestability in Construction</w:t>
      </w:r>
      <w:bookmarkEnd w:id="104"/>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105" w:name="_Toc44315417"/>
      <w:bookmarkStart w:id="106" w:name="_Toc220918035"/>
      <w:r w:rsidRPr="00415339">
        <w:rPr>
          <w:color w:val="auto"/>
          <w:sz w:val="28"/>
          <w:szCs w:val="28"/>
        </w:rPr>
        <w:lastRenderedPageBreak/>
        <w:t>14.8 Asset Replacement</w:t>
      </w:r>
      <w:bookmarkEnd w:id="105"/>
      <w:bookmarkEnd w:id="106"/>
    </w:p>
    <w:p w14:paraId="14DD157F" w14:textId="77777777" w:rsidR="00225419" w:rsidRDefault="00225419">
      <w:pPr>
        <w:pStyle w:val="1"/>
        <w:tabs>
          <w:tab w:val="left" w:pos="-1440"/>
          <w:tab w:val="num" w:pos="709"/>
        </w:tabs>
        <w:ind w:left="709" w:hanging="709"/>
        <w:jc w:val="both"/>
      </w:pPr>
      <w:bookmarkStart w:id="107" w:name="_Hlt492191662"/>
      <w:bookmarkStart w:id="108" w:name="_Ref491666437"/>
      <w:bookmarkStart w:id="109" w:name="_Ref501761566"/>
      <w:bookmarkEnd w:id="107"/>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108"/>
    <w:bookmarkEnd w:id="109"/>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110" w:name="_Toc220918036"/>
      <w:r>
        <w:t>Asset Replacement that includes a change of Voltage</w:t>
      </w:r>
      <w:bookmarkEnd w:id="110"/>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t>
      </w:r>
      <w:r>
        <w:lastRenderedPageBreak/>
        <w:t>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111" w:name="_Toc44315419"/>
      <w:bookmarkStart w:id="112" w:name="_Toc220918037"/>
      <w:r w:rsidRPr="00415339">
        <w:rPr>
          <w:color w:val="auto"/>
          <w:sz w:val="28"/>
          <w:szCs w:val="28"/>
        </w:rPr>
        <w:lastRenderedPageBreak/>
        <w:t>14.9 Data Requirements</w:t>
      </w:r>
      <w:bookmarkEnd w:id="111"/>
      <w:bookmarkEnd w:id="112"/>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Under the connection charging methodology no data is required from Users in order to calculate the connection charges payable by the User.</w:t>
      </w:r>
      <w:bookmarkStart w:id="113" w:name="_Ref531686418"/>
      <w:bookmarkStart w:id="114"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15" w:name="_Toc220918038"/>
      <w:bookmarkStart w:id="116" w:name="_Toc44315421"/>
      <w:r w:rsidRPr="00415339">
        <w:rPr>
          <w:color w:val="auto"/>
          <w:sz w:val="28"/>
          <w:szCs w:val="28"/>
        </w:rPr>
        <w:t>14.10 Applications</w:t>
      </w:r>
      <w:bookmarkEnd w:id="115"/>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17" w:name="_Toc220918039"/>
      <w:r w:rsidRPr="00415339">
        <w:rPr>
          <w:color w:val="auto"/>
          <w:sz w:val="28"/>
          <w:szCs w:val="28"/>
        </w:rPr>
        <w:lastRenderedPageBreak/>
        <w:t>14.11 Illustrative Connection Charges</w:t>
      </w:r>
      <w:bookmarkEnd w:id="113"/>
      <w:bookmarkEnd w:id="114"/>
      <w:bookmarkEnd w:id="116"/>
      <w:bookmarkEnd w:id="117"/>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18" w:name="_Toc32208961"/>
      <w:bookmarkStart w:id="119" w:name="_Toc44315422"/>
      <w:bookmarkStart w:id="120"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18"/>
      <w:bookmarkEnd w:id="119"/>
      <w:bookmarkEnd w:id="120"/>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21" w:name="_Toc220918041"/>
      <w:bookmarkStart w:id="122" w:name="_Toc44315423"/>
      <w:r w:rsidRPr="002F776A">
        <w:lastRenderedPageBreak/>
        <w:t>Connection Examples</w:t>
      </w:r>
      <w:bookmarkEnd w:id="121"/>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22"/>
    </w:p>
    <w:p w14:paraId="25208F68" w14:textId="77777777" w:rsidR="00225419" w:rsidRPr="00415339" w:rsidRDefault="00225419">
      <w:pPr>
        <w:pStyle w:val="Heading1"/>
        <w:rPr>
          <w:color w:val="auto"/>
          <w:sz w:val="28"/>
          <w:szCs w:val="28"/>
        </w:rPr>
      </w:pPr>
      <w:bookmarkStart w:id="123" w:name="_Toc220918042"/>
      <w:r w:rsidRPr="00415339">
        <w:rPr>
          <w:color w:val="auto"/>
          <w:sz w:val="28"/>
          <w:szCs w:val="28"/>
        </w:rPr>
        <w:lastRenderedPageBreak/>
        <w:t>14.12 Examples of Connection Charge Calculations</w:t>
      </w:r>
      <w:bookmarkEnd w:id="123"/>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24" w:name="_Toc32208970"/>
      <w:bookmarkStart w:id="125" w:name="_Toc44315431"/>
      <w:bookmarkStart w:id="126" w:name="_Toc220918043"/>
      <w:r w:rsidRPr="00225419">
        <w:rPr>
          <w:rFonts w:ascii="Arial" w:hAnsi="Arial" w:cs="Arial"/>
          <w:szCs w:val="22"/>
        </w:rPr>
        <w:t>Example 1</w:t>
      </w:r>
      <w:bookmarkEnd w:id="124"/>
      <w:bookmarkEnd w:id="125"/>
      <w:bookmarkEnd w:id="126"/>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27"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27"/>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28" w:name="_Toc44315432"/>
      <w:bookmarkStart w:id="129" w:name="_Toc220918044"/>
    </w:p>
    <w:p w14:paraId="1F4808FD" w14:textId="77777777" w:rsidR="00225419" w:rsidRDefault="00225419">
      <w:pPr>
        <w:pStyle w:val="Heading2"/>
      </w:pPr>
      <w:r>
        <w:t>Example 2</w:t>
      </w:r>
      <w:bookmarkEnd w:id="128"/>
      <w:bookmarkEnd w:id="129"/>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30" w:name="_Toc32208972"/>
      <w:bookmarkStart w:id="131" w:name="_Toc44315433"/>
      <w:bookmarkStart w:id="132" w:name="_Toc220918045"/>
      <w:r>
        <w:t>Example 3</w:t>
      </w:r>
      <w:bookmarkEnd w:id="130"/>
      <w:bookmarkEnd w:id="131"/>
      <w:bookmarkEnd w:id="132"/>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33" w:name="_Toc32208973"/>
      <w:bookmarkStart w:id="134" w:name="_Toc44315434"/>
      <w:bookmarkStart w:id="135" w:name="_Toc220918046"/>
      <w:r>
        <w:t>Example 4</w:t>
      </w:r>
      <w:bookmarkEnd w:id="133"/>
      <w:bookmarkEnd w:id="134"/>
      <w:bookmarkEnd w:id="135"/>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36" w:name="_Toc48626029"/>
      <w:bookmarkStart w:id="137" w:name="_Toc220918047"/>
      <w:r w:rsidRPr="00415339">
        <w:rPr>
          <w:color w:val="auto"/>
          <w:sz w:val="28"/>
          <w:szCs w:val="28"/>
        </w:rPr>
        <w:t xml:space="preserve">14.13 </w:t>
      </w:r>
      <w:bookmarkEnd w:id="136"/>
      <w:r w:rsidRPr="00415339">
        <w:rPr>
          <w:color w:val="auto"/>
          <w:sz w:val="28"/>
          <w:szCs w:val="28"/>
        </w:rPr>
        <w:t>Nominally Over Equipped Connection Sites</w:t>
      </w:r>
      <w:bookmarkEnd w:id="137"/>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38" w:name="_Toc44315467"/>
      <w:bookmarkStart w:id="139" w:name="_Toc220918048"/>
      <w:r>
        <w:t>Historical</w:t>
      </w:r>
      <w:bookmarkEnd w:id="138"/>
      <w:bookmarkEnd w:id="139"/>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40" w:name="_Toc44315469"/>
      <w:bookmarkStart w:id="141" w:name="_Toc220918049"/>
      <w:r>
        <w:t>Early Construction</w:t>
      </w:r>
      <w:bookmarkEnd w:id="140"/>
      <w:bookmarkEnd w:id="141"/>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42" w:name="_Toc44315470"/>
    </w:p>
    <w:p w14:paraId="6F7A293D" w14:textId="77777777" w:rsidR="00225419" w:rsidRDefault="00225419"/>
    <w:p w14:paraId="3C8CFF19" w14:textId="77777777" w:rsidR="00225419" w:rsidRDefault="00225419">
      <w:pPr>
        <w:pStyle w:val="Heading2"/>
        <w:jc w:val="both"/>
      </w:pPr>
      <w:bookmarkStart w:id="143" w:name="_Toc220918050"/>
      <w:r>
        <w:t>Connection site Specific Technical or Economic Conditions</w:t>
      </w:r>
      <w:bookmarkEnd w:id="142"/>
      <w:bookmarkEnd w:id="143"/>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44" w:name="_Toc32201074"/>
      <w:bookmarkStart w:id="145" w:name="_Toc49661105"/>
      <w:bookmarkStart w:id="146"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44"/>
      <w:bookmarkEnd w:id="145"/>
      <w:bookmarkEnd w:id="146"/>
    </w:p>
    <w:p w14:paraId="1549A782" w14:textId="77777777" w:rsidR="006661FE" w:rsidRDefault="006661FE" w:rsidP="006661FE">
      <w:pPr>
        <w:jc w:val="both"/>
        <w:rPr>
          <w:rFonts w:ascii="Arial" w:hAnsi="Arial"/>
        </w:rPr>
      </w:pPr>
    </w:p>
    <w:p w14:paraId="45ABD582" w14:textId="09A6A36C"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w:t>
      </w:r>
      <w:r w:rsidR="00281D3F">
        <w:t>(including Competitively Appointed Transmission Owners (CATOs)</w:t>
      </w:r>
      <w:r w:rsidR="006F6420">
        <w:t>). Activity</w:t>
      </w:r>
      <w:r>
        <w:t xml:space="preserve">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6963601" w:rsidR="006661FE" w:rsidRDefault="00C16730" w:rsidP="002439CF">
      <w:pPr>
        <w:pStyle w:val="1"/>
        <w:numPr>
          <w:ilvl w:val="0"/>
          <w:numId w:val="46"/>
        </w:numPr>
        <w:tabs>
          <w:tab w:val="clear" w:pos="0"/>
          <w:tab w:val="num" w:pos="720"/>
        </w:tabs>
        <w:ind w:left="1627"/>
        <w:jc w:val="both"/>
      </w:pPr>
      <w:r>
        <w:t>The</w:t>
      </w:r>
      <w:r w:rsidR="006661FE">
        <w:t xml:space="preserve"> </w:t>
      </w:r>
      <w:r>
        <w:t>a</w:t>
      </w:r>
      <w:r w:rsidR="006661FE">
        <w:t xml:space="preserve">llowed </w:t>
      </w:r>
      <w:r w:rsidR="007C5D3E">
        <w:t>r</w:t>
      </w:r>
      <w:r w:rsidR="006661FE">
        <w:t>evenue</w:t>
      </w:r>
      <w:r w:rsidR="006661FE">
        <w:fldChar w:fldCharType="begin"/>
      </w:r>
      <w:r w:rsidR="006661FE">
        <w:instrText xml:space="preserve"> XE "Maximum Allowed Revenue" </w:instrText>
      </w:r>
      <w:r w:rsidR="006661FE">
        <w:fldChar w:fldCharType="end"/>
      </w:r>
      <w:r w:rsidR="006661FE">
        <w:t xml:space="preserve"> defined for these activities </w:t>
      </w:r>
      <w:r w:rsidR="00350DFC">
        <w:t>agreed with</w:t>
      </w:r>
      <w:r w:rsidR="006661FE">
        <w:t xml:space="preserve"> the Authority at the time of the Transmission Owners’ price control review for the succeeding price control period.</w:t>
      </w:r>
      <w:r w:rsidR="00082F33">
        <w:t xml:space="preserve"> </w:t>
      </w:r>
      <w:r w:rsidR="00A17843">
        <w:t xml:space="preserve">The allowed revenue can be adjusted during the price control period. </w:t>
      </w:r>
      <w:r w:rsidR="006661FE">
        <w:t xml:space="preserve">Transmission Network Use of System Charges are set to recover the </w:t>
      </w:r>
      <w:r w:rsidR="00A52324">
        <w:t>a</w:t>
      </w:r>
      <w:r w:rsidR="006661FE">
        <w:t xml:space="preserve">llowed </w:t>
      </w:r>
      <w:r w:rsidR="00A52324">
        <w:t>r</w:t>
      </w:r>
      <w:r w:rsidR="006661FE">
        <w:t xml:space="preserve">evenue as set by the </w:t>
      </w:r>
      <w:r w:rsidR="00A52324">
        <w:t>p</w:t>
      </w:r>
      <w:r w:rsidR="006661FE">
        <w:t xml:space="preserve">rice </w:t>
      </w:r>
      <w:r w:rsidR="00A52324">
        <w:t>c</w:t>
      </w:r>
      <w:r w:rsidR="006661FE">
        <w:t>ontrol (where necessary, allowing for any K</w:t>
      </w:r>
      <w:r w:rsidR="006661FE" w:rsidRPr="00420D25">
        <w:rPr>
          <w:szCs w:val="22"/>
          <w:vertAlign w:val="subscript"/>
        </w:rPr>
        <w:t>t</w:t>
      </w:r>
      <w:r w:rsidR="006661FE">
        <w:t xml:space="preserve"> adjustment for under or over recovery in a previous year net of the income recovered through pre-vesting connection charges).</w:t>
      </w:r>
    </w:p>
    <w:p w14:paraId="780B877B" w14:textId="77777777" w:rsidR="00EB2E46" w:rsidRDefault="00EB2E46" w:rsidP="002E5004">
      <w:pPr>
        <w:pStyle w:val="ListParagraph"/>
      </w:pPr>
    </w:p>
    <w:p w14:paraId="41A7B09F" w14:textId="71100762" w:rsidR="00841028" w:rsidRDefault="00D873F5" w:rsidP="002E5004">
      <w:pPr>
        <w:pStyle w:val="1"/>
        <w:ind w:left="1701" w:hanging="992"/>
        <w:jc w:val="both"/>
      </w:pPr>
      <w:r>
        <w:t>14.14.2a</w:t>
      </w:r>
      <w:r w:rsidR="00841028">
        <w:t xml:space="preserve"> The</w:t>
      </w:r>
      <w:r w:rsidR="00736357">
        <w:t xml:space="preserve"> </w:t>
      </w:r>
      <w:r w:rsidR="00841028">
        <w:t>payments made to Competitively Appointed Transmission Owners (CATOs) are not set via a price control of the same form as incumbent Transmission Owners; instead, the payment to each CATO takes the form of a 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p>
    <w:p w14:paraId="3EFC81C7" w14:textId="592FA10C" w:rsidR="00EB2E46" w:rsidRDefault="00EB2E46" w:rsidP="002E5004">
      <w:pPr>
        <w:pStyle w:val="1"/>
        <w:ind w:left="1627"/>
        <w:jc w:val="both"/>
      </w:pPr>
    </w:p>
    <w:p w14:paraId="1B4790D7" w14:textId="77777777" w:rsidR="006661FE" w:rsidRDefault="006661FE" w:rsidP="006661FE">
      <w:pPr>
        <w:pStyle w:val="1"/>
        <w:jc w:val="both"/>
      </w:pPr>
    </w:p>
    <w:p w14:paraId="238C39DC" w14:textId="77777777" w:rsidR="006661FE" w:rsidRDefault="006661FE" w:rsidP="002E5004">
      <w:pPr>
        <w:pStyle w:val="1"/>
        <w:numPr>
          <w:ilvl w:val="0"/>
          <w:numId w:val="136"/>
        </w:numPr>
        <w:tabs>
          <w:tab w:val="clear" w:pos="0"/>
          <w:tab w:val="num" w:pos="720"/>
        </w:tabs>
        <w:ind w:left="1701" w:hanging="992"/>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E5004">
      <w:pPr>
        <w:numPr>
          <w:ilvl w:val="0"/>
          <w:numId w:val="136"/>
        </w:numPr>
        <w:ind w:left="1701" w:hanging="992"/>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2E5004">
      <w:pPr>
        <w:pStyle w:val="1"/>
        <w:numPr>
          <w:ilvl w:val="0"/>
          <w:numId w:val="107"/>
        </w:numPr>
        <w:ind w:left="1560" w:hanging="851"/>
        <w:jc w:val="both"/>
      </w:pPr>
      <w:r>
        <w:lastRenderedPageBreak/>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lastRenderedPageBreak/>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lastRenderedPageBreak/>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47" w:name="_Hlt501800266"/>
      <w:bookmarkStart w:id="148" w:name="_Hlt506958549"/>
      <w:bookmarkStart w:id="149" w:name="_Hlt531602422"/>
      <w:bookmarkStart w:id="150" w:name="_Ref492170858"/>
      <w:bookmarkStart w:id="151" w:name="_Ref501800370"/>
      <w:bookmarkStart w:id="152" w:name="_Ref506633072"/>
      <w:bookmarkStart w:id="153" w:name="_Ref531602385"/>
      <w:bookmarkStart w:id="154" w:name="_Toc32201075"/>
      <w:bookmarkStart w:id="155" w:name="_Toc49661106"/>
      <w:bookmarkEnd w:id="147"/>
      <w:bookmarkEnd w:id="148"/>
      <w:bookmarkEnd w:id="149"/>
      <w:r>
        <w:br w:type="page"/>
      </w:r>
      <w:bookmarkStart w:id="156"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50"/>
      <w:bookmarkEnd w:id="151"/>
      <w:bookmarkEnd w:id="152"/>
      <w:bookmarkEnd w:id="153"/>
      <w:bookmarkEnd w:id="154"/>
      <w:bookmarkEnd w:id="155"/>
      <w:bookmarkEnd w:id="156"/>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57" w:name="_Hlt501802899"/>
      <w:bookmarkEnd w:id="157"/>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58" w:name="OLE_LINK10"/>
      <w:bookmarkStart w:id="159" w:name="OLE_LINK11"/>
      <w:r>
        <w:t xml:space="preserve">represents the combined effect of the </w:t>
      </w:r>
      <w:r w:rsidR="0084619F">
        <w:t xml:space="preserve">three </w:t>
      </w:r>
      <w:r>
        <w:t>wider locational tariff component</w:t>
      </w:r>
      <w:r w:rsidR="0048210A">
        <w:t>s</w:t>
      </w:r>
      <w:bookmarkEnd w:id="158"/>
      <w:bookmarkEnd w:id="159"/>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60" w:name="_Toc32201076"/>
      <w:bookmarkStart w:id="161" w:name="_Toc49661107"/>
      <w:bookmarkStart w:id="162" w:name="_Toc274049678"/>
      <w:r>
        <w:t>The Transport Model</w:t>
      </w:r>
      <w:bookmarkEnd w:id="160"/>
      <w:bookmarkEnd w:id="161"/>
      <w:bookmarkEnd w:id="162"/>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63" w:name="_Toc49661108"/>
      <w:bookmarkStart w:id="164" w:name="_Toc274049679"/>
      <w:r w:rsidRPr="006661FE">
        <w:rPr>
          <w:rFonts w:ascii="Arial" w:hAnsi="Arial" w:cs="Arial"/>
          <w:b/>
        </w:rPr>
        <w:t>Model Inputs</w:t>
      </w:r>
      <w:bookmarkEnd w:id="163"/>
      <w:bookmarkEnd w:id="164"/>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23B0248" w:rsidR="00940F3A" w:rsidRDefault="00940F3A" w:rsidP="007B7E29">
      <w:pPr>
        <w:pStyle w:val="1"/>
        <w:numPr>
          <w:ilvl w:val="0"/>
          <w:numId w:val="70"/>
        </w:numPr>
        <w:tabs>
          <w:tab w:val="num" w:pos="1080"/>
        </w:tabs>
        <w:spacing w:before="120"/>
        <w:jc w:val="both"/>
      </w:pPr>
      <w:bookmarkStart w:id="165" w:name="_Ref348628645"/>
      <w:r>
        <w:t>Scaling factors for different generation plant types are applied on their aggregated capacity for both Peak Security and Year Round backgrounds.  The scaling is either Fixed or Variable (depending on the</w:t>
      </w:r>
      <w:r w:rsidR="0047668C">
        <w:t xml:space="preserve"> </w:t>
      </w:r>
      <w:r w:rsidR="006B5709">
        <w:t>g</w:t>
      </w:r>
      <w:r w:rsidR="0047668C">
        <w:t xml:space="preserve">eneration </w:t>
      </w:r>
      <w:r w:rsidR="006B5709">
        <w:t>p</w:t>
      </w:r>
      <w:r w:rsidR="0047668C">
        <w:t xml:space="preserve">lant </w:t>
      </w:r>
      <w:r w:rsidR="006B5709">
        <w:t>t</w:t>
      </w:r>
      <w:r w:rsidR="0047668C">
        <w:t>ype</w:t>
      </w:r>
      <w:r w:rsidR="006B5709">
        <w:t xml:space="preserve"> as referenced in the table below</w:t>
      </w:r>
      <w:r>
        <w:t>)</w:t>
      </w:r>
      <w:r w:rsidR="00F6133A">
        <w:t xml:space="preserve"> and based on</w:t>
      </w:r>
      <w:r>
        <w:t xml:space="preserve"> the factors used in the Security Standard, </w:t>
      </w:r>
      <w:r w:rsidR="00070E56">
        <w:t>which are referenced in the same table</w:t>
      </w:r>
      <w:r>
        <w:t>.</w:t>
      </w:r>
      <w:bookmarkEnd w:id="165"/>
    </w:p>
    <w:p w14:paraId="47BB7CBF" w14:textId="77777777" w:rsidR="00F80330" w:rsidRDefault="00F80330" w:rsidP="006D74BD">
      <w:pPr>
        <w:pStyle w:val="1"/>
        <w:ind w:left="720"/>
        <w:jc w:val="both"/>
      </w:pPr>
    </w:p>
    <w:p w14:paraId="076557B4" w14:textId="1A3FCD3B" w:rsidR="00F80330" w:rsidRDefault="00F80330" w:rsidP="006D74BD">
      <w:pPr>
        <w:pStyle w:val="1"/>
        <w:ind w:left="1627"/>
        <w:jc w:val="both"/>
      </w:pPr>
      <w:r>
        <w:t>A 10% floor for the Year Round Background variable scaling factor is used for charging purposes. If the methodology set out in</w:t>
      </w:r>
      <w:r w:rsidR="00E02294">
        <w:t xml:space="preserve"> the</w:t>
      </w:r>
      <w:r>
        <w:t xml:space="preserve">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w:t>
      </w:r>
      <w:r w:rsidR="00E02294">
        <w:t xml:space="preserve">Annual </w:t>
      </w:r>
      <w:r>
        <w:t>Average Cold Spell) peak demand minus total imports from external systems, and can be calculated using the following equation.</w:t>
      </w:r>
    </w:p>
    <w:p w14:paraId="55E2592C" w14:textId="77777777" w:rsidR="00F80330" w:rsidRDefault="00F80330" w:rsidP="006D74BD">
      <w:pPr>
        <w:pStyle w:val="1"/>
        <w:ind w:left="720"/>
        <w:jc w:val="both"/>
      </w:pPr>
    </w:p>
    <w:p w14:paraId="6783E372" w14:textId="77777777" w:rsidR="00F80330" w:rsidRPr="00251A61" w:rsidRDefault="00F80330" w:rsidP="006D74BD">
      <w:pPr>
        <w:pStyle w:val="1"/>
        <w:ind w:left="720"/>
        <w:jc w:val="both"/>
      </w:pPr>
      <m:oMathPara>
        <m:oMath>
          <m:r>
            <w:rPr>
              <w:rFonts w:ascii="Cambria Math" w:hAnsi="Cambria Math"/>
            </w:rPr>
            <m:t xml:space="preserve">Adjustment= </m:t>
          </m:r>
          <m:f>
            <m:fPr>
              <m:ctrlPr>
                <w:rPr>
                  <w:rFonts w:ascii="Cambria Math" w:hAnsi="Cambria Math"/>
                  <w:i/>
                </w:rPr>
              </m:ctrlPr>
            </m:fPr>
            <m:num>
              <m:sSub>
                <m:sSubPr>
                  <m:ctrlPr>
                    <w:rPr>
                      <w:rFonts w:ascii="Cambria Math" w:hAnsi="Cambria Math"/>
                      <w:i/>
                    </w:rPr>
                  </m:ctrlPr>
                </m:sSubPr>
                <m:e>
                  <m:r>
                    <w:rPr>
                      <w:rFonts w:ascii="Cambria Math" w:hAnsi="Cambria Math"/>
                    </w:rPr>
                    <m:t>ACS</m:t>
                  </m:r>
                </m:e>
                <m:sub>
                  <m:r>
                    <w:rPr>
                      <w:rFonts w:ascii="Cambria Math" w:hAnsi="Cambria Math"/>
                    </w:rPr>
                    <m:t>Peak Demand</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TEC×10%</m:t>
                          </m:r>
                        </m:e>
                      </m:d>
                    </m:e>
                    <m:sub>
                      <m:r>
                        <w:rPr>
                          <w:rFonts w:ascii="Cambria Math" w:hAnsi="Cambria Math"/>
                        </w:rPr>
                        <m:t>Variable Plant</m:t>
                      </m:r>
                    </m:sub>
                  </m:sSub>
                </m:e>
              </m:nary>
            </m:num>
            <m:den>
              <m:sSub>
                <m:sSubPr>
                  <m:ctrlPr>
                    <w:rPr>
                      <w:rFonts w:ascii="Cambria Math" w:hAnsi="Cambria Math"/>
                      <w:i/>
                    </w:rPr>
                  </m:ctrlPr>
                </m:sSubPr>
                <m:e>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TEC×Year Round Scaling Factor</m:t>
                          </m:r>
                        </m:e>
                      </m:d>
                    </m:e>
                  </m:nary>
                </m:e>
                <m:sub>
                  <m:r>
                    <w:rPr>
                      <w:rFonts w:ascii="Cambria Math" w:hAnsi="Cambria Math"/>
                    </w:rPr>
                    <m:t>Fixed Plant</m:t>
                  </m:r>
                </m:sub>
              </m:sSub>
            </m:den>
          </m:f>
        </m:oMath>
      </m:oMathPara>
    </w:p>
    <w:p w14:paraId="49B96CEC" w14:textId="77777777" w:rsidR="00F80330" w:rsidRDefault="00F80330" w:rsidP="006D74BD">
      <w:pPr>
        <w:pStyle w:val="1"/>
        <w:ind w:left="720"/>
        <w:jc w:val="both"/>
      </w:pPr>
    </w:p>
    <w:p w14:paraId="699471C6" w14:textId="77777777" w:rsidR="00F80330" w:rsidRDefault="00F80330" w:rsidP="006D74BD">
      <w:pPr>
        <w:pStyle w:val="1"/>
        <w:ind w:left="720"/>
        <w:jc w:val="both"/>
      </w:pPr>
      <m:oMathPara>
        <m:oMath>
          <m:r>
            <w:rPr>
              <w:rFonts w:ascii="Cambria Math" w:hAnsi="Cambria Math"/>
            </w:rPr>
            <m:t>Adjusted Fixed Scaling Factor=Adjustment×Scaling Factor</m:t>
          </m:r>
        </m:oMath>
      </m:oMathPara>
    </w:p>
    <w:p w14:paraId="223B3B82" w14:textId="77777777" w:rsidR="00F80330" w:rsidRDefault="00F80330" w:rsidP="00CF7454">
      <w:pPr>
        <w:pStyle w:val="1"/>
        <w:tabs>
          <w:tab w:val="num" w:pos="1080"/>
        </w:tabs>
        <w:spacing w:before="120"/>
        <w:ind w:left="1627"/>
        <w:jc w:val="both"/>
      </w:pPr>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lastRenderedPageBreak/>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67ECBB71" w:rsidR="00940F3A" w:rsidRPr="00874A70" w:rsidRDefault="00940F3A" w:rsidP="000C6F2B">
            <w:pPr>
              <w:pStyle w:val="1"/>
              <w:jc w:val="center"/>
              <w:rPr>
                <w:szCs w:val="22"/>
              </w:rPr>
            </w:pPr>
            <w:r w:rsidRPr="00874A70">
              <w:rPr>
                <w:szCs w:val="22"/>
              </w:rPr>
              <w:t>Variable</w:t>
            </w:r>
            <w:r w:rsidR="007326E1">
              <w:rPr>
                <w:szCs w:val="22"/>
              </w:rPr>
              <w:t xml:space="preserve"> (&gt;10%)</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0329E6FF" w:rsidR="00940F3A" w:rsidRPr="00874A70" w:rsidRDefault="00940F3A" w:rsidP="000C6F2B">
            <w:pPr>
              <w:pStyle w:val="1"/>
              <w:jc w:val="center"/>
              <w:rPr>
                <w:szCs w:val="22"/>
              </w:rPr>
            </w:pPr>
            <w:r w:rsidRPr="00874A70">
              <w:rPr>
                <w:szCs w:val="22"/>
              </w:rPr>
              <w:t>Variable</w:t>
            </w:r>
            <w:r w:rsidR="00182F31">
              <w:rPr>
                <w:szCs w:val="22"/>
              </w:rPr>
              <w:t xml:space="preserve"> (&gt;10%)</w:t>
            </w:r>
          </w:p>
        </w:tc>
      </w:tr>
    </w:tbl>
    <w:p w14:paraId="760BEA33" w14:textId="77777777" w:rsidR="00940F3A" w:rsidRDefault="00940F3A" w:rsidP="00940F3A">
      <w:pPr>
        <w:pStyle w:val="1"/>
        <w:ind w:left="1987"/>
        <w:jc w:val="both"/>
      </w:pPr>
    </w:p>
    <w:p w14:paraId="1C439022" w14:textId="77777777" w:rsidR="00E60050" w:rsidRDefault="00E60050" w:rsidP="00E60050">
      <w:pPr>
        <w:pStyle w:val="1"/>
        <w:ind w:left="1560"/>
        <w:jc w:val="both"/>
      </w:pPr>
      <w:r>
        <w:t>14.21 includes an example of adjusting scaling factors to ensure compliance with the floor.</w:t>
      </w:r>
    </w:p>
    <w:p w14:paraId="2BEA4AB3" w14:textId="77777777" w:rsidR="00E60050" w:rsidRDefault="00E60050" w:rsidP="006D74BD">
      <w:pPr>
        <w:pStyle w:val="1"/>
        <w:ind w:left="1560"/>
        <w:jc w:val="both"/>
      </w:pPr>
    </w:p>
    <w:p w14:paraId="42248F47" w14:textId="34EB9D3C" w:rsidR="00940F3A" w:rsidRDefault="00940F3A" w:rsidP="00940F3A">
      <w:pPr>
        <w:pStyle w:val="1"/>
        <w:ind w:left="1560"/>
        <w:jc w:val="both"/>
      </w:pPr>
      <w:r>
        <w:t>The</w:t>
      </w:r>
      <w:r w:rsidR="00E60050">
        <w:t xml:space="preserve"> base</w:t>
      </w:r>
      <w:r>
        <w:t xml:space="preserv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w:t>
      </w:r>
      <w:r>
        <w:lastRenderedPageBreak/>
        <w:t>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lastRenderedPageBreak/>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 xml:space="preserve">The </w:t>
      </w:r>
      <w:r w:rsidRPr="03871E98">
        <w:rPr>
          <w:b/>
          <w:bCs/>
        </w:rPr>
        <w:lastRenderedPageBreak/>
        <w:t>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66" w:name="_Toc49661109"/>
      <w:bookmarkStart w:id="167" w:name="_Toc274049680"/>
      <w:r w:rsidRPr="006661FE">
        <w:rPr>
          <w:rFonts w:ascii="Arial" w:hAnsi="Arial" w:cs="Arial"/>
          <w:b/>
        </w:rPr>
        <w:t>Model Outputs</w:t>
      </w:r>
      <w:bookmarkEnd w:id="166"/>
      <w:bookmarkEnd w:id="167"/>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68" w:name="_Toc32201077"/>
    </w:p>
    <w:p w14:paraId="10911A77" w14:textId="77777777" w:rsidR="006661FE" w:rsidRPr="009470D8" w:rsidRDefault="006661FE" w:rsidP="006661FE">
      <w:pPr>
        <w:pStyle w:val="Heading2"/>
      </w:pPr>
      <w:bookmarkStart w:id="169" w:name="_Toc274049681"/>
      <w:bookmarkStart w:id="170" w:name="_Toc49661110"/>
      <w:r w:rsidRPr="009470D8">
        <w:t>Calculation of local nodal marginal km</w:t>
      </w:r>
      <w:bookmarkEnd w:id="169"/>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71" w:name="_Toc274049682"/>
      <w:r>
        <w:t>Calculation of zonal marginal km</w:t>
      </w:r>
      <w:bookmarkEnd w:id="168"/>
      <w:bookmarkEnd w:id="170"/>
      <w:bookmarkEnd w:id="171"/>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lastRenderedPageBreak/>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72"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72"/>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lastRenderedPageBreak/>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lastRenderedPageBreak/>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lastRenderedPageBreak/>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73" w:name="_Toc32201078"/>
      <w:bookmarkStart w:id="174" w:name="_Toc49661111"/>
      <w:bookmarkStart w:id="175" w:name="_Toc274049683"/>
      <w:r>
        <w:t>Deriving the Final</w:t>
      </w:r>
      <w:r w:rsidRPr="00E75EE9">
        <w:rPr>
          <w:color w:val="auto"/>
        </w:rPr>
        <w:t xml:space="preserve"> </w:t>
      </w:r>
      <w:r w:rsidRPr="00E75EE9">
        <w:t>Local £/kW Tariff and the Wider</w:t>
      </w:r>
      <w:r>
        <w:t xml:space="preserve"> £/kW Tariff</w:t>
      </w:r>
      <w:bookmarkEnd w:id="173"/>
      <w:bookmarkEnd w:id="174"/>
      <w:bookmarkEnd w:id="175"/>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lastRenderedPageBreak/>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76" w:name="_Toc49661112"/>
    </w:p>
    <w:p w14:paraId="00EBE464" w14:textId="77777777" w:rsidR="006661FE" w:rsidRPr="00543982" w:rsidRDefault="006661FE" w:rsidP="006661FE">
      <w:pPr>
        <w:pStyle w:val="Heading3"/>
        <w:ind w:firstLine="709"/>
        <w:jc w:val="both"/>
        <w:rPr>
          <w:rFonts w:ascii="Arial (W1)" w:hAnsi="Arial (W1)"/>
        </w:rPr>
      </w:pPr>
      <w:bookmarkStart w:id="177" w:name="_Toc274049684"/>
      <w:r w:rsidRPr="00543982">
        <w:rPr>
          <w:rFonts w:ascii="Arial" w:hAnsi="Arial" w:cs="Arial"/>
          <w:b/>
        </w:rPr>
        <w:t>The Expansion Constant</w:t>
      </w:r>
      <w:bookmarkEnd w:id="176"/>
      <w:bookmarkEnd w:id="177"/>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5E695F"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5E695F">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lastRenderedPageBreak/>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w:t>
      </w:r>
      <w:r>
        <w:rPr>
          <w:rFonts w:cs="Arial"/>
          <w:szCs w:val="22"/>
        </w:rPr>
        <w:lastRenderedPageBreak/>
        <w:t xml:space="preserve">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lastRenderedPageBreak/>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78" w:name="_Toc274049685"/>
      <w:bookmarkStart w:id="179"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78"/>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min ( Cap</w:t>
      </w:r>
      <w:r w:rsidRPr="215D4A0F">
        <w:rPr>
          <w:rFonts w:ascii="Arial (W1)" w:hAnsi="Arial (W1)"/>
          <w:sz w:val="22"/>
          <w:szCs w:val="22"/>
          <w:vertAlign w:val="subscript"/>
        </w:rPr>
        <w:t>IBC</w:t>
      </w:r>
      <w:r w:rsidRPr="215D4A0F">
        <w:rPr>
          <w:rFonts w:ascii="Arial (W1)" w:hAnsi="Arial (W1)"/>
          <w:sz w:val="22"/>
          <w:szCs w:val="22"/>
        </w:rPr>
        <w:t>, Cap</w:t>
      </w:r>
      <w:r w:rsidRPr="215D4A0F">
        <w:rPr>
          <w:rFonts w:ascii="Arial (W1)" w:hAnsi="Arial (W1)"/>
          <w:sz w:val="22"/>
          <w:szCs w:val="22"/>
          <w:vertAlign w:val="subscript"/>
        </w:rPr>
        <w:t>C</w:t>
      </w:r>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lastRenderedPageBreak/>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01B404E1"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w:t>
      </w:r>
      <w:r w:rsidR="00A13011">
        <w:rPr>
          <w:rFonts w:ascii="Arial (W1)" w:hAnsi="Arial (W1)"/>
          <w:sz w:val="22"/>
          <w:szCs w:val="22"/>
        </w:rPr>
        <w:t xml:space="preserve">London </w:t>
      </w:r>
      <w:r w:rsidR="002E5BC1">
        <w:rPr>
          <w:rFonts w:ascii="Arial (W1)" w:hAnsi="Arial (W1)"/>
          <w:sz w:val="22"/>
          <w:szCs w:val="22"/>
        </w:rPr>
        <w:t xml:space="preserve">Court of </w:t>
      </w:r>
      <w:r w:rsidR="005026DC">
        <w:rPr>
          <w:rFonts w:ascii="Arial (W1)" w:hAnsi="Arial (W1)"/>
          <w:sz w:val="22"/>
          <w:szCs w:val="22"/>
        </w:rPr>
        <w:t xml:space="preserve">International </w:t>
      </w:r>
      <w:r w:rsidRPr="00CD2281">
        <w:rPr>
          <w:rFonts w:ascii="Arial (W1)" w:hAnsi="Arial (W1)"/>
          <w:sz w:val="22"/>
          <w:szCs w:val="22"/>
        </w:rPr>
        <w:t xml:space="preserve">Arbitration’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80" w:name="_Toc274049686"/>
      <w:r w:rsidRPr="00543982">
        <w:rPr>
          <w:rFonts w:ascii="Arial" w:hAnsi="Arial" w:cs="Arial"/>
          <w:b/>
        </w:rPr>
        <w:t>The Locational Onshore Security Factor</w:t>
      </w:r>
      <w:bookmarkEnd w:id="179"/>
      <w:bookmarkEnd w:id="180"/>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w:t>
      </w:r>
      <w:r>
        <w:lastRenderedPageBreak/>
        <w:t xml:space="preserve">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81" w:name="_Hlt506963614"/>
      <w:bookmarkEnd w:id="181"/>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82"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82"/>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83" w:name="_Toc49661114"/>
      <w:bookmarkStart w:id="184" w:name="_Toc274049687"/>
      <w:r w:rsidRPr="00887323">
        <w:rPr>
          <w:rFonts w:ascii="Arial" w:hAnsi="Arial" w:cs="Arial"/>
          <w:b/>
        </w:rPr>
        <w:t>Initial Transport Tariff</w:t>
      </w:r>
      <w:bookmarkEnd w:id="183"/>
      <w:bookmarkEnd w:id="184"/>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lastRenderedPageBreak/>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lastRenderedPageBreak/>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lastRenderedPageBreak/>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lastRenderedPageBreak/>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w:lastRenderedPageBreak/>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lastRenderedPageBreak/>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lastRenderedPageBreak/>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85"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86" w:name="_Toc208554779"/>
      <w:bookmarkStart w:id="187" w:name="_Toc208745842"/>
      <w:bookmarkStart w:id="188" w:name="_Toc274049688"/>
      <w:r w:rsidRPr="00D76842">
        <w:rPr>
          <w:color w:val="auto"/>
        </w:rPr>
        <w:t>Deriving the Final Local Tariff</w:t>
      </w:r>
      <w:bookmarkEnd w:id="186"/>
      <w:bookmarkEnd w:id="187"/>
      <w:r>
        <w:rPr>
          <w:color w:val="auto"/>
        </w:rPr>
        <w:t xml:space="preserve"> (</w:t>
      </w:r>
      <w:r w:rsidRPr="00D76842">
        <w:rPr>
          <w:color w:val="auto"/>
        </w:rPr>
        <w:t>£/kW</w:t>
      </w:r>
      <w:r>
        <w:rPr>
          <w:color w:val="auto"/>
        </w:rPr>
        <w:t>)</w:t>
      </w:r>
      <w:bookmarkEnd w:id="188"/>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89" w:name="_Toc208554780"/>
      <w:bookmarkStart w:id="190" w:name="_Toc208745843"/>
      <w:bookmarkStart w:id="191" w:name="_Toc274049689"/>
      <w:r w:rsidRPr="009F4FB0">
        <w:rPr>
          <w:i/>
          <w:color w:val="auto"/>
        </w:rPr>
        <w:t>Local Circuit Tariff</w:t>
      </w:r>
      <w:bookmarkEnd w:id="189"/>
      <w:bookmarkEnd w:id="190"/>
      <w:bookmarkEnd w:id="191"/>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92" w:name="_Toc208554781"/>
      <w:bookmarkStart w:id="193" w:name="_Toc208745844"/>
    </w:p>
    <w:p w14:paraId="7839E442" w14:textId="77777777" w:rsidR="006661FE" w:rsidRPr="00543982" w:rsidRDefault="006661FE" w:rsidP="006661FE">
      <w:pPr>
        <w:pStyle w:val="Heading3"/>
        <w:ind w:left="709"/>
        <w:rPr>
          <w:rFonts w:ascii="Arial" w:hAnsi="Arial" w:cs="Arial"/>
          <w:b/>
        </w:rPr>
      </w:pPr>
      <w:bookmarkStart w:id="194" w:name="_Toc274049690"/>
      <w:r w:rsidRPr="00543982">
        <w:rPr>
          <w:rFonts w:ascii="Arial" w:hAnsi="Arial" w:cs="Arial"/>
          <w:b/>
        </w:rPr>
        <w:lastRenderedPageBreak/>
        <w:t>Onshore Local Substation Tariff</w:t>
      </w:r>
      <w:bookmarkEnd w:id="192"/>
      <w:bookmarkEnd w:id="193"/>
      <w:bookmarkEnd w:id="194"/>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95"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lastRenderedPageBreak/>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95"/>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96" w:name="_Toc274049691"/>
      <w:r w:rsidRPr="00543982">
        <w:rPr>
          <w:rFonts w:ascii="Arial" w:hAnsi="Arial" w:cs="Arial"/>
          <w:b/>
        </w:rPr>
        <w:t>Offshore substation local tariff</w:t>
      </w:r>
      <w:bookmarkEnd w:id="196"/>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97" w:name="_Toc49661115"/>
      <w:bookmarkStart w:id="198" w:name="_Toc274049692"/>
      <w:bookmarkEnd w:id="185"/>
      <w:r w:rsidRPr="00CD5631">
        <w:rPr>
          <w:rFonts w:ascii="Arial" w:hAnsi="Arial" w:cs="Arial"/>
          <w:b/>
          <w:color w:val="00B0F0"/>
        </w:rPr>
        <w:lastRenderedPageBreak/>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as follows:</w:t>
      </w:r>
    </w:p>
    <w:p w14:paraId="5E6F1991" w14:textId="3CD7DAF7" w:rsidR="00D05991" w:rsidRPr="009919C1" w:rsidRDefault="00D05991" w:rsidP="009919C1">
      <w:pPr>
        <w:pStyle w:val="Heading3"/>
        <w:keepNext/>
        <w:ind w:left="709"/>
        <w:jc w:val="center"/>
        <w:rPr>
          <w:rFonts w:ascii="Arial (W1)" w:hAnsi="Arial (W1)"/>
          <w:i/>
          <w:iCs/>
        </w:rPr>
      </w:pPr>
      <w:r w:rsidRPr="009919C1">
        <w:rPr>
          <w:rFonts w:ascii="Arial (W1)" w:hAnsi="Arial (W1)"/>
          <w:i/>
          <w:iCs/>
        </w:rPr>
        <w:t>TRR</w:t>
      </w:r>
      <w:r w:rsidRPr="009919C1">
        <w:rPr>
          <w:i/>
          <w:iCs/>
          <w:vertAlign w:val="subscript"/>
        </w:rPr>
        <w:t>t</w:t>
      </w:r>
      <w:r w:rsidRPr="009919C1">
        <w:rPr>
          <w:rFonts w:ascii="Arial (W1)" w:hAnsi="Arial (W1)"/>
          <w:i/>
          <w:iCs/>
        </w:rPr>
        <w:t xml:space="preserve"> = R</w:t>
      </w:r>
      <w:r w:rsidRPr="009919C1">
        <w:rPr>
          <w:i/>
          <w:iCs/>
          <w:vertAlign w:val="subscript"/>
        </w:rPr>
        <w:t>t</w:t>
      </w:r>
      <w:r w:rsidRPr="009919C1">
        <w:rPr>
          <w:rFonts w:ascii="Arial (W1)" w:hAnsi="Arial (W1)"/>
          <w:i/>
          <w:iCs/>
        </w:rPr>
        <w:t xml:space="preserve"> - PVC</w:t>
      </w:r>
      <w:r w:rsidRPr="009919C1">
        <w:rPr>
          <w:i/>
          <w:iCs/>
          <w:vertAlign w:val="subscript"/>
        </w:rPr>
        <w:t xml:space="preserve">t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r>
        <w:t>Where</w:t>
      </w:r>
    </w:p>
    <w:p w14:paraId="362C6FFD" w14:textId="13FE9584"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w:t>
      </w:r>
      <w:r w:rsidRPr="00953325">
        <w:rPr>
          <w:rFonts w:ascii="Arial" w:hAnsi="Arial" w:cs="Arial"/>
          <w:sz w:val="22"/>
          <w:lang w:eastAsia="en-US"/>
        </w:rPr>
        <w:lastRenderedPageBreak/>
        <w:t xml:space="preserve">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5474"/>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w:t>
      </w:r>
      <w:r w:rsidRPr="00953325">
        <w:rPr>
          <w:rFonts w:ascii="Arial" w:hAnsi="Arial" w:cs="Arial"/>
          <w:sz w:val="22"/>
        </w:rPr>
        <w:lastRenderedPageBreak/>
        <w:t xml:space="preserve">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97"/>
    <w:bookmarkEnd w:id="198"/>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199" w:name="_Toc32201079"/>
      <w:bookmarkStart w:id="200" w:name="_Toc49661116"/>
      <w:bookmarkStart w:id="201" w:name="_Toc274049693"/>
      <w:r>
        <w:t>Final £/kW Tariff</w:t>
      </w:r>
      <w:bookmarkEnd w:id="199"/>
      <w:bookmarkEnd w:id="200"/>
      <w:bookmarkEnd w:id="201"/>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w:t>
      </w:r>
      <w:r w:rsidR="006661FE">
        <w:lastRenderedPageBreak/>
        <w:t xml:space="preserve">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202" w:name="_Toc274049694"/>
      <w:r w:rsidRPr="007B2988">
        <w:t>Stability &amp; Predictability of TNUoS tariffs</w:t>
      </w:r>
      <w:bookmarkEnd w:id="202"/>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w:lastRenderedPageBreak/>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lastRenderedPageBreak/>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203" w:name="_Toc32201081"/>
      <w:bookmarkStart w:id="204"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lastRenderedPageBreak/>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205"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205"/>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w:t>
      </w:r>
      <w:r w:rsidRPr="00CD5631">
        <w:rPr>
          <w:rFonts w:ascii="Arial" w:hAnsi="Arial" w:cs="Arial"/>
          <w:sz w:val="22"/>
          <w:szCs w:val="22"/>
        </w:rPr>
        <w:lastRenderedPageBreak/>
        <w:t xml:space="preserve">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206"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206"/>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422EC45E" w14:textId="7D4D73C4" w:rsidR="00414AB2" w:rsidRDefault="00414AB2" w:rsidP="00F611EC">
      <w:pPr>
        <w:ind w:left="1276" w:hanging="1276"/>
        <w:jc w:val="both"/>
        <w:rPr>
          <w:rFonts w:ascii="Arial" w:hAnsi="Arial" w:cs="Arial"/>
          <w:b/>
          <w:bCs/>
          <w:sz w:val="22"/>
          <w:szCs w:val="22"/>
          <w:u w:val="single"/>
        </w:rPr>
      </w:pPr>
      <w:r w:rsidRPr="00F611EC">
        <w:rPr>
          <w:rFonts w:ascii="Arial" w:hAnsi="Arial" w:cs="Arial"/>
          <w:b/>
          <w:bCs/>
          <w:sz w:val="22"/>
          <w:szCs w:val="22"/>
          <w:u w:val="single"/>
        </w:rPr>
        <w:t>14.15.1</w:t>
      </w:r>
      <w:r w:rsidR="00EE1BA9">
        <w:rPr>
          <w:rFonts w:ascii="Arial" w:hAnsi="Arial" w:cs="Arial"/>
          <w:b/>
          <w:bCs/>
          <w:sz w:val="22"/>
          <w:szCs w:val="22"/>
          <w:u w:val="single"/>
        </w:rPr>
        <w:t>56</w:t>
      </w:r>
      <w:r w:rsidR="003C7839">
        <w:rPr>
          <w:rFonts w:ascii="Arial" w:hAnsi="Arial" w:cs="Arial"/>
          <w:b/>
          <w:bCs/>
          <w:sz w:val="22"/>
          <w:szCs w:val="22"/>
          <w:u w:val="single"/>
        </w:rPr>
        <w:tab/>
      </w:r>
      <w:r w:rsidRPr="00F611EC">
        <w:rPr>
          <w:rFonts w:ascii="Arial" w:hAnsi="Arial" w:cs="Arial"/>
          <w:b/>
          <w:bCs/>
          <w:sz w:val="22"/>
          <w:szCs w:val="22"/>
          <w:u w:val="single"/>
        </w:rPr>
        <w:t>Anticipatory Investment</w:t>
      </w:r>
    </w:p>
    <w:p w14:paraId="2BDA9933" w14:textId="77777777" w:rsidR="008B5963" w:rsidRPr="00F611EC" w:rsidRDefault="008B5963" w:rsidP="00F611EC">
      <w:pPr>
        <w:ind w:left="1276" w:hanging="1276"/>
        <w:jc w:val="both"/>
        <w:rPr>
          <w:rFonts w:ascii="Arial" w:hAnsi="Arial" w:cs="Arial"/>
          <w:b/>
          <w:bCs/>
          <w:sz w:val="22"/>
          <w:szCs w:val="22"/>
          <w:u w:val="single"/>
        </w:rPr>
      </w:pPr>
    </w:p>
    <w:p w14:paraId="1730215E" w14:textId="1F5F2BCD" w:rsidR="00414AB2" w:rsidRDefault="00414AB2" w:rsidP="00F611EC">
      <w:pPr>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.1</w:t>
      </w:r>
      <w:r w:rsidRPr="00F611EC">
        <w:rPr>
          <w:rFonts w:ascii="Arial" w:hAnsi="Arial" w:cs="Arial"/>
          <w:sz w:val="22"/>
          <w:szCs w:val="22"/>
        </w:rPr>
        <w:tab/>
      </w:r>
      <w:r w:rsidRPr="00F611EC">
        <w:rPr>
          <w:rFonts w:ascii="Arial" w:hAnsi="Arial" w:cs="Arial"/>
          <w:b/>
          <w:bCs/>
          <w:sz w:val="22"/>
          <w:szCs w:val="22"/>
        </w:rPr>
        <w:t>Anticipatory Investment</w:t>
      </w:r>
      <w:r w:rsidRPr="00F611EC">
        <w:rPr>
          <w:rFonts w:ascii="Arial" w:hAnsi="Arial" w:cs="Arial"/>
          <w:sz w:val="22"/>
          <w:szCs w:val="22"/>
        </w:rPr>
        <w:t xml:space="preserve"> (AI) is </w:t>
      </w:r>
      <w:r w:rsidRPr="00F611EC">
        <w:rPr>
          <w:rStyle w:val="ui-provider"/>
          <w:rFonts w:ascii="Arial" w:hAnsi="Arial" w:cs="Arial"/>
          <w:sz w:val="22"/>
          <w:szCs w:val="22"/>
        </w:rPr>
        <w:t xml:space="preserve">investment in transmission assets which goes beyond the needs of the immediate offshore development or developments. </w:t>
      </w:r>
      <w:r w:rsidRPr="00F611EC">
        <w:rPr>
          <w:rFonts w:ascii="Arial" w:hAnsi="Arial" w:cs="Arial"/>
          <w:sz w:val="22"/>
          <w:szCs w:val="22"/>
        </w:rPr>
        <w:t xml:space="preserve">Where </w:t>
      </w:r>
      <w:r w:rsidRPr="00F611EC">
        <w:rPr>
          <w:rFonts w:ascii="Arial" w:hAnsi="Arial" w:cs="Arial"/>
          <w:b/>
          <w:bCs/>
          <w:sz w:val="22"/>
          <w:szCs w:val="22"/>
        </w:rPr>
        <w:t>Anticipatory Investment</w:t>
      </w:r>
      <w:r w:rsidRPr="00F611EC">
        <w:rPr>
          <w:rFonts w:ascii="Arial" w:hAnsi="Arial" w:cs="Arial"/>
          <w:sz w:val="22"/>
          <w:szCs w:val="22"/>
        </w:rPr>
        <w:t xml:space="preserve"> has been identified by the Authority, the generators’ Offshore local tariff will be calculated as per 14.15.121, and 14.15.129 – 14.15.134, but will utilise their individual generation connected and their proportion (AI or non-AI) of the OFTO revenue, Network Export Capacity, and asset ratings rather than those of the total project.</w:t>
      </w:r>
    </w:p>
    <w:p w14:paraId="7DA19419" w14:textId="77777777" w:rsidR="008B5963" w:rsidRPr="00F611EC" w:rsidRDefault="008B5963" w:rsidP="00F611EC">
      <w:pPr>
        <w:ind w:left="1276" w:hanging="1276"/>
        <w:jc w:val="both"/>
        <w:rPr>
          <w:rFonts w:ascii="Arial" w:hAnsi="Arial" w:cs="Arial"/>
          <w:sz w:val="22"/>
          <w:szCs w:val="22"/>
        </w:rPr>
      </w:pPr>
    </w:p>
    <w:p w14:paraId="2C7CD71C" w14:textId="21202C38" w:rsidR="00414AB2" w:rsidRPr="00F611EC" w:rsidRDefault="00414AB2" w:rsidP="00F611EC">
      <w:pPr>
        <w:spacing w:after="240"/>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.2</w:t>
      </w:r>
      <w:r w:rsidRPr="00F611EC">
        <w:rPr>
          <w:rFonts w:ascii="Arial" w:hAnsi="Arial" w:cs="Arial"/>
          <w:sz w:val="22"/>
          <w:szCs w:val="22"/>
        </w:rPr>
        <w:tab/>
        <w:t xml:space="preserve">Any generator(s) connected to the </w:t>
      </w:r>
      <w:r w:rsidRPr="00F611EC">
        <w:rPr>
          <w:rFonts w:ascii="Arial" w:hAnsi="Arial" w:cs="Arial"/>
          <w:b/>
          <w:bCs/>
          <w:sz w:val="22"/>
          <w:szCs w:val="22"/>
        </w:rPr>
        <w:t>Offshore Transmission System</w:t>
      </w:r>
      <w:r w:rsidRPr="00F611EC">
        <w:rPr>
          <w:rFonts w:ascii="Arial" w:hAnsi="Arial" w:cs="Arial"/>
          <w:sz w:val="22"/>
          <w:szCs w:val="22"/>
        </w:rPr>
        <w:t xml:space="preserve"> at the point of asset transfer to the OFTO, will become liable for Offshore local tariffs for the non-AI portion of the OFTO revenue. Any subsequent generator(s) will become liable for Offshore local tariffs for the AI portion of the OFTO revenue at the point of connection.</w:t>
      </w:r>
    </w:p>
    <w:p w14:paraId="4C551D58" w14:textId="6A4D2487"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.3</w:t>
      </w:r>
      <w:r w:rsidRPr="00F611EC">
        <w:rPr>
          <w:rFonts w:ascii="Arial" w:hAnsi="Arial" w:cs="Arial"/>
          <w:sz w:val="22"/>
          <w:szCs w:val="22"/>
        </w:rPr>
        <w:tab/>
        <w:t xml:space="preserve">During the period between the </w:t>
      </w:r>
      <w:r w:rsidRPr="00F611EC">
        <w:rPr>
          <w:rFonts w:ascii="Arial" w:hAnsi="Arial" w:cs="Arial"/>
          <w:b/>
          <w:bCs/>
          <w:sz w:val="22"/>
          <w:szCs w:val="22"/>
        </w:rPr>
        <w:t>Offshore Transmission System</w:t>
      </w:r>
      <w:r w:rsidRPr="00F611EC">
        <w:rPr>
          <w:rFonts w:ascii="Arial" w:hAnsi="Arial" w:cs="Arial"/>
          <w:sz w:val="22"/>
          <w:szCs w:val="22"/>
        </w:rPr>
        <w:t xml:space="preserve"> being transferred to the OFTO and the subsequent generator(s) connecting, the AI portion of the OFTO revenue cannot be recovered from the subsequent generator(s). The difference between what is payable to the OFTO but cannot be recovered from the subsequent generator(s) is referred to as the ‘AI Cost Gap</w:t>
      </w:r>
      <w:r w:rsidRPr="00F611EC">
        <w:rPr>
          <w:rFonts w:ascii="Arial" w:hAnsi="Arial" w:cs="Arial"/>
          <w:b/>
          <w:bCs/>
          <w:sz w:val="22"/>
          <w:szCs w:val="22"/>
        </w:rPr>
        <w:t>.</w:t>
      </w:r>
      <w:r w:rsidRPr="00F611EC">
        <w:rPr>
          <w:rFonts w:ascii="Arial" w:hAnsi="Arial" w:cs="Arial"/>
          <w:sz w:val="22"/>
          <w:szCs w:val="22"/>
        </w:rPr>
        <w:t>’</w:t>
      </w:r>
    </w:p>
    <w:p w14:paraId="4CDF54C5" w14:textId="77777777" w:rsidR="008B5963" w:rsidRPr="00F611EC" w:rsidRDefault="008B5963" w:rsidP="00F611EC">
      <w:pPr>
        <w:spacing w:line="252" w:lineRule="auto"/>
        <w:ind w:left="1276" w:hanging="1276"/>
        <w:jc w:val="both"/>
        <w:rPr>
          <w:rFonts w:ascii="Arial" w:hAnsi="Arial" w:cs="Arial"/>
          <w:sz w:val="22"/>
          <w:szCs w:val="22"/>
        </w:rPr>
      </w:pPr>
    </w:p>
    <w:p w14:paraId="7853A071" w14:textId="2C7F341F"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lastRenderedPageBreak/>
        <w:t>14.15.1</w:t>
      </w:r>
      <w:r w:rsidR="00EE1BA9">
        <w:rPr>
          <w:rFonts w:ascii="Arial" w:hAnsi="Arial" w:cs="Arial"/>
          <w:sz w:val="22"/>
          <w:szCs w:val="22"/>
        </w:rPr>
        <w:t>56</w:t>
      </w:r>
      <w:r w:rsidRPr="00F611EC">
        <w:rPr>
          <w:rFonts w:ascii="Arial" w:hAnsi="Arial" w:cs="Arial"/>
          <w:sz w:val="22"/>
          <w:szCs w:val="22"/>
        </w:rPr>
        <w:t>.4</w:t>
      </w:r>
      <w:r w:rsidRPr="00F611EC">
        <w:rPr>
          <w:rFonts w:ascii="Arial" w:hAnsi="Arial" w:cs="Arial"/>
          <w:sz w:val="22"/>
          <w:szCs w:val="22"/>
        </w:rPr>
        <w:tab/>
        <w:t xml:space="preserve">Prior to the subsequent generator(s) connecting, the AI Cost Gap will be recovered from demand customers via the </w:t>
      </w:r>
      <w:r w:rsidRPr="00F611EC">
        <w:rPr>
          <w:rFonts w:ascii="Arial" w:hAnsi="Arial" w:cs="Arial"/>
          <w:b/>
          <w:bCs/>
          <w:sz w:val="22"/>
          <w:szCs w:val="22"/>
        </w:rPr>
        <w:t>Transmission Demand Residual</w:t>
      </w:r>
      <w:r w:rsidRPr="00F611EC">
        <w:rPr>
          <w:rFonts w:ascii="Arial" w:hAnsi="Arial" w:cs="Arial"/>
          <w:sz w:val="22"/>
          <w:szCs w:val="22"/>
        </w:rPr>
        <w:t>. The AI Cost Gap will be repaid to demand customers by the subsequent generator(s), once connected to the transmission system, either:</w:t>
      </w:r>
    </w:p>
    <w:p w14:paraId="695DE5D5" w14:textId="77777777" w:rsidR="008B5963" w:rsidRPr="00F611EC" w:rsidRDefault="008B5963" w:rsidP="00F611EC">
      <w:pPr>
        <w:spacing w:line="252" w:lineRule="auto"/>
        <w:jc w:val="both"/>
        <w:rPr>
          <w:rFonts w:ascii="Arial" w:hAnsi="Arial" w:cs="Arial"/>
          <w:sz w:val="22"/>
          <w:szCs w:val="22"/>
        </w:rPr>
      </w:pPr>
    </w:p>
    <w:p w14:paraId="3B3F0956" w14:textId="77777777" w:rsidR="00414AB2" w:rsidRDefault="00414AB2" w:rsidP="00F611EC">
      <w:pPr>
        <w:pStyle w:val="ListParagraph"/>
        <w:numPr>
          <w:ilvl w:val="0"/>
          <w:numId w:val="135"/>
        </w:numPr>
        <w:spacing w:line="252" w:lineRule="auto"/>
        <w:ind w:left="1800"/>
        <w:contextualSpacing/>
        <w:jc w:val="both"/>
        <w:rPr>
          <w:rFonts w:ascii="Arial" w:hAnsi="Arial" w:cs="Arial"/>
          <w:sz w:val="22"/>
          <w:szCs w:val="22"/>
        </w:rPr>
      </w:pPr>
      <w:r w:rsidRPr="00F611EC">
        <w:rPr>
          <w:rFonts w:ascii="Arial" w:hAnsi="Arial" w:cs="Arial"/>
          <w:sz w:val="22"/>
          <w:szCs w:val="22"/>
        </w:rPr>
        <w:t>Through the AI Cost Gap Tariff. This tariff will be applied over a period of time equal to the number of days for which the subsequent generator(s) share of the AI Cost Gap was accrued, rounded up to a whole number of years, in addition to the number of days remaining in the charging year in which the subsequent generator(s) connects (if it connects after the first day of a charging year); or</w:t>
      </w:r>
    </w:p>
    <w:p w14:paraId="3D01BF14" w14:textId="77777777" w:rsidR="008B5963" w:rsidRPr="00F611EC" w:rsidRDefault="008B5963" w:rsidP="00F611EC">
      <w:pPr>
        <w:spacing w:line="252" w:lineRule="auto"/>
        <w:ind w:left="1440"/>
        <w:contextualSpacing/>
        <w:jc w:val="both"/>
        <w:rPr>
          <w:rFonts w:ascii="Arial" w:hAnsi="Arial" w:cs="Arial"/>
          <w:sz w:val="22"/>
          <w:szCs w:val="22"/>
        </w:rPr>
      </w:pPr>
    </w:p>
    <w:p w14:paraId="7C55EC80" w14:textId="77777777" w:rsidR="00414AB2" w:rsidRPr="00F611EC" w:rsidRDefault="00414AB2" w:rsidP="00F611EC">
      <w:pPr>
        <w:pStyle w:val="ListParagraph"/>
        <w:numPr>
          <w:ilvl w:val="0"/>
          <w:numId w:val="135"/>
        </w:numPr>
        <w:spacing w:before="120" w:after="160" w:line="252" w:lineRule="auto"/>
        <w:ind w:left="1800"/>
        <w:contextualSpacing/>
        <w:jc w:val="both"/>
        <w:rPr>
          <w:rFonts w:ascii="Arial" w:hAnsi="Arial" w:cs="Arial"/>
          <w:sz w:val="22"/>
          <w:szCs w:val="22"/>
        </w:rPr>
      </w:pPr>
      <w:r w:rsidRPr="00F611EC">
        <w:rPr>
          <w:rFonts w:ascii="Arial" w:hAnsi="Arial" w:cs="Arial"/>
          <w:sz w:val="22"/>
          <w:szCs w:val="22"/>
        </w:rPr>
        <w:t>alternatively, if decided by the generator(s), be paid via one payment in the charging year in which the subsequent generator(s) connects.</w:t>
      </w:r>
    </w:p>
    <w:p w14:paraId="075ED68D" w14:textId="2EBA8BEC" w:rsidR="00414AB2" w:rsidRDefault="00414AB2" w:rsidP="00F611EC">
      <w:pPr>
        <w:spacing w:line="252" w:lineRule="auto"/>
        <w:ind w:left="1276" w:hanging="1418"/>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.5</w:t>
      </w:r>
      <w:r w:rsidRPr="00F611EC">
        <w:rPr>
          <w:rFonts w:ascii="Arial" w:hAnsi="Arial" w:cs="Arial"/>
          <w:b/>
          <w:bCs/>
          <w:i/>
          <w:iCs/>
          <w:sz w:val="22"/>
          <w:szCs w:val="22"/>
        </w:rPr>
        <w:tab/>
      </w:r>
      <w:r w:rsidRPr="00F611EC">
        <w:rPr>
          <w:rFonts w:ascii="Arial" w:hAnsi="Arial" w:cs="Arial"/>
          <w:i/>
          <w:iCs/>
          <w:sz w:val="22"/>
          <w:szCs w:val="22"/>
        </w:rPr>
        <w:t>Calculating</w:t>
      </w:r>
      <w:r w:rsidRPr="00F611EC">
        <w:rPr>
          <w:rFonts w:ascii="Arial" w:hAnsi="Arial" w:cs="Arial"/>
          <w:i/>
          <w:sz w:val="22"/>
          <w:szCs w:val="22"/>
        </w:rPr>
        <w:t xml:space="preserve"> the AI Cost Gap</w:t>
      </w:r>
      <w:r w:rsidRPr="00F611EC">
        <w:rPr>
          <w:rFonts w:ascii="Arial" w:hAnsi="Arial" w:cs="Arial"/>
          <w:b/>
          <w:bCs/>
          <w:sz w:val="22"/>
          <w:szCs w:val="22"/>
        </w:rPr>
        <w:t>:</w:t>
      </w:r>
      <w:r w:rsidRPr="00F611EC">
        <w:rPr>
          <w:rFonts w:ascii="Arial" w:hAnsi="Arial" w:cs="Arial"/>
          <w:sz w:val="22"/>
          <w:szCs w:val="22"/>
        </w:rPr>
        <w:t xml:space="preserve"> The AI proportion of OFTO revenue associated to the subsequent generator(s), will be identified for each full or partial charging year prior to the subsequent generator(s) connecting. Each year’s value will be inflated in line with the average increase in May – October CPIH as described in 14.15.1</w:t>
      </w:r>
      <w:r w:rsidR="00EE1BA9">
        <w:rPr>
          <w:rFonts w:ascii="Arial" w:hAnsi="Arial" w:cs="Arial"/>
          <w:sz w:val="22"/>
          <w:szCs w:val="22"/>
        </w:rPr>
        <w:t>56</w:t>
      </w:r>
      <w:r w:rsidRPr="00F611EC">
        <w:rPr>
          <w:rFonts w:ascii="Arial" w:hAnsi="Arial" w:cs="Arial"/>
          <w:sz w:val="22"/>
          <w:szCs w:val="22"/>
        </w:rPr>
        <w:t>.6, to ensure it is in the appropriate price base for the year the AI Cost Gap Tariff becomes applicable. The total of these values will be the AI Cost Gap.</w:t>
      </w:r>
    </w:p>
    <w:p w14:paraId="18D6AC44" w14:textId="77777777" w:rsidR="008B5963" w:rsidRPr="00F611EC" w:rsidRDefault="008B5963" w:rsidP="00F611EC">
      <w:pPr>
        <w:spacing w:line="252" w:lineRule="auto"/>
        <w:ind w:left="1418" w:hanging="1418"/>
        <w:jc w:val="both"/>
        <w:rPr>
          <w:rFonts w:ascii="Arial" w:hAnsi="Arial" w:cs="Arial"/>
          <w:sz w:val="22"/>
          <w:szCs w:val="22"/>
        </w:rPr>
      </w:pPr>
    </w:p>
    <w:p w14:paraId="5C599000" w14:textId="4596966E" w:rsidR="00414AB2" w:rsidRPr="00F611EC" w:rsidRDefault="00414AB2" w:rsidP="00F611EC">
      <w:pPr>
        <w:spacing w:line="252" w:lineRule="auto"/>
        <w:ind w:left="1418" w:hanging="1418"/>
        <w:jc w:val="both"/>
        <w:rPr>
          <w:rFonts w:ascii="Arial" w:hAnsi="Arial" w:cs="Arial"/>
          <w:sz w:val="22"/>
          <w:szCs w:val="22"/>
        </w:rPr>
      </w:pPr>
      <w:r w:rsidRPr="00F611EC">
        <w:rPr>
          <w:rFonts w:ascii="Arial" w:hAnsi="Arial" w:cs="Arial"/>
          <w:b/>
          <w:bCs/>
          <w:sz w:val="22"/>
          <w:szCs w:val="22"/>
        </w:rPr>
        <w:t>14.15.1</w:t>
      </w:r>
      <w:r w:rsidR="00EE1BA9">
        <w:rPr>
          <w:rFonts w:ascii="Arial" w:hAnsi="Arial" w:cs="Arial"/>
          <w:b/>
          <w:bCs/>
          <w:sz w:val="22"/>
          <w:szCs w:val="22"/>
        </w:rPr>
        <w:t>56</w:t>
      </w:r>
      <w:r w:rsidRPr="00F611EC">
        <w:rPr>
          <w:rFonts w:ascii="Arial" w:hAnsi="Arial" w:cs="Arial"/>
          <w:b/>
          <w:bCs/>
          <w:sz w:val="22"/>
          <w:szCs w:val="22"/>
        </w:rPr>
        <w:t>.6</w:t>
      </w:r>
      <w:r w:rsidRPr="00F611EC">
        <w:rPr>
          <w:rFonts w:ascii="Arial" w:hAnsi="Arial" w:cs="Arial"/>
          <w:sz w:val="22"/>
          <w:szCs w:val="22"/>
        </w:rPr>
        <w:t xml:space="preserve"> The inflation to be applied to the AI Cost Gap and the AI Cost Gap Tariff will be</w:t>
      </w:r>
      <w:r w:rsidR="003C7839">
        <w:rPr>
          <w:rFonts w:ascii="Arial" w:hAnsi="Arial" w:cs="Arial"/>
          <w:sz w:val="22"/>
          <w:szCs w:val="22"/>
        </w:rPr>
        <w:t xml:space="preserve"> </w:t>
      </w:r>
      <w:r w:rsidRPr="00F611EC">
        <w:rPr>
          <w:rFonts w:ascii="Arial" w:hAnsi="Arial" w:cs="Arial"/>
          <w:sz w:val="22"/>
          <w:szCs w:val="22"/>
        </w:rPr>
        <w:t>calculated as follows:</w:t>
      </w:r>
    </w:p>
    <w:p w14:paraId="72F6335A" w14:textId="77777777" w:rsidR="00414AB2" w:rsidRPr="00F611EC" w:rsidRDefault="00414AB2" w:rsidP="00F611EC">
      <w:pPr>
        <w:pStyle w:val="BodyText"/>
        <w:jc w:val="both"/>
        <w:rPr>
          <w:rFonts w:ascii="Arial" w:hAnsi="Arial" w:cs="Arial"/>
          <w:sz w:val="22"/>
          <w:szCs w:val="22"/>
        </w:rPr>
      </w:pPr>
      <m:oMathPara>
        <m:oMath>
          <m:r>
            <w:rPr>
              <w:rFonts w:ascii="Cambria Math" w:hAnsi="Cambria Math" w:cs="Arial"/>
              <w:sz w:val="22"/>
              <w:szCs w:val="22"/>
            </w:rPr>
            <m:t>Inflation in year t=</m:t>
          </m:r>
          <m:f>
            <m:fPr>
              <m:ctrlPr>
                <w:rPr>
                  <w:rFonts w:ascii="Cambria Math" w:hAnsi="Cambria Math" w:cs="Arial"/>
                  <w:i/>
                  <w:iCs/>
                  <w:sz w:val="22"/>
                  <w:szCs w:val="22"/>
                </w:rPr>
              </m:ctrlPr>
            </m:fPr>
            <m:num>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t-1</m:t>
                  </m:r>
                </m:sub>
              </m:sSub>
            </m:num>
            <m:den>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t-2</m:t>
                  </m:r>
                </m:sub>
              </m:sSub>
            </m:den>
          </m:f>
        </m:oMath>
      </m:oMathPara>
    </w:p>
    <w:p w14:paraId="6A1CFE5A" w14:textId="77777777" w:rsidR="00414AB2" w:rsidRPr="00F611EC" w:rsidRDefault="00414AB2" w:rsidP="00F611EC">
      <w:pPr>
        <w:spacing w:line="252" w:lineRule="auto"/>
        <w:jc w:val="both"/>
        <w:rPr>
          <w:rFonts w:ascii="Arial" w:hAnsi="Arial" w:cs="Arial"/>
          <w:sz w:val="22"/>
          <w:szCs w:val="22"/>
        </w:rPr>
      </w:pPr>
    </w:p>
    <w:p w14:paraId="7556A9DE" w14:textId="3D15CE8E"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b/>
          <w:bCs/>
          <w:sz w:val="22"/>
          <w:szCs w:val="22"/>
        </w:rPr>
        <w:t>.</w:t>
      </w:r>
      <w:r w:rsidRPr="00F611EC">
        <w:rPr>
          <w:rFonts w:ascii="Arial" w:hAnsi="Arial" w:cs="Arial"/>
          <w:sz w:val="22"/>
          <w:szCs w:val="22"/>
        </w:rPr>
        <w:t>7</w:t>
      </w:r>
      <w:r w:rsidRPr="00F611EC">
        <w:rPr>
          <w:rFonts w:ascii="Arial" w:hAnsi="Arial" w:cs="Arial"/>
          <w:b/>
          <w:bCs/>
          <w:i/>
          <w:iCs/>
          <w:sz w:val="22"/>
          <w:szCs w:val="22"/>
        </w:rPr>
        <w:tab/>
      </w:r>
      <w:r w:rsidRPr="00F611EC">
        <w:rPr>
          <w:rFonts w:ascii="Arial" w:hAnsi="Arial" w:cs="Arial"/>
          <w:i/>
          <w:iCs/>
          <w:sz w:val="22"/>
          <w:szCs w:val="22"/>
        </w:rPr>
        <w:t>Calculating the</w:t>
      </w:r>
      <w:r w:rsidRPr="00F611EC">
        <w:rPr>
          <w:rFonts w:ascii="Arial" w:hAnsi="Arial" w:cs="Arial"/>
          <w:b/>
          <w:bCs/>
          <w:i/>
          <w:iCs/>
          <w:sz w:val="22"/>
          <w:szCs w:val="22"/>
        </w:rPr>
        <w:t xml:space="preserve"> </w:t>
      </w:r>
      <w:r w:rsidRPr="00F611EC">
        <w:rPr>
          <w:rFonts w:ascii="Arial" w:hAnsi="Arial" w:cs="Arial"/>
          <w:i/>
          <w:sz w:val="22"/>
          <w:szCs w:val="22"/>
        </w:rPr>
        <w:t>AI Cost Gap Tariff</w:t>
      </w:r>
      <w:r w:rsidRPr="00F611EC">
        <w:rPr>
          <w:rFonts w:ascii="Arial" w:hAnsi="Arial" w:cs="Arial"/>
          <w:sz w:val="22"/>
          <w:szCs w:val="22"/>
        </w:rPr>
        <w:t xml:space="preserve">: The AI Cost Gap Tariff for the subsequent generator (generator </w:t>
      </w:r>
      <m:oMath>
        <m:r>
          <w:rPr>
            <w:rFonts w:ascii="Cambria Math" w:hAnsi="Cambria Math" w:cs="Arial"/>
            <w:sz w:val="22"/>
            <w:szCs w:val="22"/>
          </w:rPr>
          <m:t>i)</m:t>
        </m:r>
      </m:oMath>
      <w:r w:rsidRPr="00F611EC">
        <w:rPr>
          <w:rFonts w:ascii="Arial" w:hAnsi="Arial" w:cs="Arial"/>
          <w:sz w:val="22"/>
          <w:szCs w:val="22"/>
        </w:rPr>
        <w:t xml:space="preserve"> which is expressed in £/kW, shall be the ratio of the AI Cost Gap that generator </w:t>
      </w:r>
      <m:oMath>
        <m:r>
          <w:rPr>
            <w:rFonts w:ascii="Cambria Math" w:hAnsi="Cambria Math" w:cs="Arial"/>
            <w:sz w:val="22"/>
            <w:szCs w:val="22"/>
          </w:rPr>
          <m:t>i</m:t>
        </m:r>
      </m:oMath>
      <w:r w:rsidRPr="00F611EC">
        <w:rPr>
          <w:rFonts w:ascii="Arial" w:hAnsi="Arial" w:cs="Arial"/>
          <w:sz w:val="22"/>
          <w:szCs w:val="22"/>
        </w:rPr>
        <w:t xml:space="preserve"> is liable to pay for the relevant year (£) and the </w:t>
      </w:r>
      <w:r w:rsidRPr="00F611EC">
        <w:rPr>
          <w:rFonts w:ascii="Arial" w:hAnsi="Arial" w:cs="Arial"/>
          <w:b/>
          <w:bCs/>
          <w:sz w:val="22"/>
          <w:szCs w:val="22"/>
        </w:rPr>
        <w:t>Transmission Entry Capacity</w:t>
      </w:r>
      <w:r w:rsidRPr="00F611EC">
        <w:rPr>
          <w:rFonts w:ascii="Arial" w:hAnsi="Arial" w:cs="Arial"/>
          <w:sz w:val="22"/>
          <w:szCs w:val="22"/>
        </w:rPr>
        <w:t xml:space="preserve"> (kW) of generator </w:t>
      </w:r>
      <m:oMath>
        <m:r>
          <w:rPr>
            <w:rFonts w:ascii="Cambria Math" w:hAnsi="Cambria Math" w:cs="Arial"/>
            <w:sz w:val="22"/>
            <w:szCs w:val="22"/>
          </w:rPr>
          <m:t>i</m:t>
        </m:r>
      </m:oMath>
      <w:r w:rsidRPr="00F611EC">
        <w:rPr>
          <w:rFonts w:ascii="Arial" w:hAnsi="Arial" w:cs="Arial"/>
          <w:sz w:val="22"/>
          <w:szCs w:val="22"/>
        </w:rPr>
        <w:t>, i.e:</w:t>
      </w:r>
    </w:p>
    <w:p w14:paraId="4398FF4F" w14:textId="77777777" w:rsidR="008B5963" w:rsidRPr="00F611EC" w:rsidRDefault="008B5963" w:rsidP="00F611EC">
      <w:pPr>
        <w:spacing w:line="252" w:lineRule="auto"/>
        <w:jc w:val="both"/>
        <w:rPr>
          <w:rFonts w:ascii="Arial" w:hAnsi="Arial" w:cs="Arial"/>
          <w:sz w:val="22"/>
          <w:szCs w:val="22"/>
        </w:rPr>
      </w:pPr>
    </w:p>
    <w:p w14:paraId="18BFAE6D" w14:textId="77777777" w:rsidR="00414AB2" w:rsidRDefault="00414AB2" w:rsidP="00F611EC">
      <w:pPr>
        <w:pStyle w:val="ListParagraph"/>
        <w:numPr>
          <w:ilvl w:val="0"/>
          <w:numId w:val="134"/>
        </w:numPr>
        <w:spacing w:line="252" w:lineRule="auto"/>
        <w:contextualSpacing/>
        <w:jc w:val="both"/>
        <w:rPr>
          <w:rFonts w:ascii="Arial" w:hAnsi="Arial" w:cs="Arial"/>
          <w:sz w:val="22"/>
          <w:szCs w:val="22"/>
        </w:rPr>
      </w:pPr>
      <w:r w:rsidRPr="00F611EC">
        <w:rPr>
          <w:rFonts w:ascii="Arial" w:hAnsi="Arial" w:cs="Arial"/>
          <w:sz w:val="22"/>
          <w:szCs w:val="22"/>
        </w:rPr>
        <w:t xml:space="preserve">AI Cost Gap Tariff for Generator </w:t>
      </w:r>
      <m:oMath>
        <m:r>
          <w:rPr>
            <w:rFonts w:ascii="Cambria Math" w:hAnsi="Cambria Math" w:cs="Arial"/>
            <w:sz w:val="22"/>
            <w:szCs w:val="22"/>
          </w:rPr>
          <m:t xml:space="preserve">i= </m:t>
        </m:r>
        <m:f>
          <m:fPr>
            <m:ctrlPr>
              <w:rPr>
                <w:rFonts w:ascii="Cambria Math" w:hAnsi="Cambria Math" w:cs="Arial"/>
                <w:i/>
                <w:sz w:val="22"/>
                <w:szCs w:val="22"/>
              </w:rPr>
            </m:ctrlPr>
          </m:fPr>
          <m:num>
            <m:r>
              <w:rPr>
                <w:rFonts w:ascii="Cambria Math" w:hAnsi="Cambria Math" w:cs="Arial"/>
                <w:sz w:val="22"/>
                <w:szCs w:val="22"/>
              </w:rPr>
              <m:t>n×AI Cost Gap</m:t>
            </m:r>
          </m:num>
          <m:den>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den>
        </m:f>
      </m:oMath>
    </w:p>
    <w:p w14:paraId="4A20FB1C" w14:textId="77777777" w:rsidR="008B5963" w:rsidRPr="00F611EC" w:rsidRDefault="008B5963" w:rsidP="00F611EC">
      <w:pPr>
        <w:spacing w:line="252" w:lineRule="auto"/>
        <w:ind w:left="360"/>
        <w:contextualSpacing/>
        <w:jc w:val="both"/>
        <w:rPr>
          <w:rFonts w:ascii="Arial" w:hAnsi="Arial" w:cs="Arial"/>
          <w:sz w:val="22"/>
          <w:szCs w:val="22"/>
        </w:rPr>
      </w:pPr>
    </w:p>
    <w:p w14:paraId="0C9339FB" w14:textId="77777777" w:rsidR="00414AB2" w:rsidRPr="00F611EC" w:rsidRDefault="00414AB2" w:rsidP="00F611EC">
      <w:pPr>
        <w:pStyle w:val="ListParagraph"/>
        <w:numPr>
          <w:ilvl w:val="0"/>
          <w:numId w:val="134"/>
        </w:numPr>
        <w:spacing w:after="160" w:line="252" w:lineRule="auto"/>
        <w:contextualSpacing/>
        <w:jc w:val="both"/>
        <w:rPr>
          <w:rFonts w:ascii="Arial" w:hAnsi="Arial" w:cs="Arial"/>
          <w:sz w:val="22"/>
          <w:szCs w:val="22"/>
        </w:rPr>
      </w:pPr>
      <w:r w:rsidRPr="00F611EC">
        <w:rPr>
          <w:rFonts w:ascii="Arial" w:hAnsi="Arial" w:cs="Arial"/>
          <w:sz w:val="22"/>
          <w:szCs w:val="22"/>
        </w:rPr>
        <w:t>Where:</w:t>
      </w:r>
    </w:p>
    <w:p w14:paraId="0724165F" w14:textId="77777777" w:rsidR="00414AB2" w:rsidRPr="00F611EC" w:rsidRDefault="00000000" w:rsidP="00F611EC">
      <w:pPr>
        <w:pStyle w:val="ListParagraph"/>
        <w:numPr>
          <w:ilvl w:val="1"/>
          <w:numId w:val="134"/>
        </w:numPr>
        <w:spacing w:after="160" w:line="252" w:lineRule="auto"/>
        <w:contextualSpacing/>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oMath>
      <w:r w:rsidR="00414AB2" w:rsidRPr="00F611EC">
        <w:rPr>
          <w:rFonts w:ascii="Arial" w:hAnsi="Arial" w:cs="Arial"/>
          <w:sz w:val="22"/>
          <w:szCs w:val="22"/>
        </w:rPr>
        <w:t xml:space="preserve">= </w:t>
      </w:r>
      <w:r w:rsidR="00414AB2" w:rsidRPr="00F611EC">
        <w:rPr>
          <w:rFonts w:ascii="Arial" w:hAnsi="Arial" w:cs="Arial"/>
          <w:b/>
          <w:bCs/>
          <w:sz w:val="22"/>
          <w:szCs w:val="22"/>
        </w:rPr>
        <w:t>Transmission Entry Capacity</w:t>
      </w:r>
      <w:r w:rsidR="00414AB2" w:rsidRPr="00F611EC">
        <w:rPr>
          <w:rFonts w:ascii="Arial" w:hAnsi="Arial" w:cs="Arial"/>
          <w:sz w:val="22"/>
          <w:szCs w:val="22"/>
        </w:rPr>
        <w:t xml:space="preserve"> of generator </w:t>
      </w:r>
      <m:oMath>
        <m:r>
          <w:rPr>
            <w:rFonts w:ascii="Cambria Math" w:hAnsi="Cambria Math" w:cs="Arial"/>
            <w:sz w:val="22"/>
            <w:szCs w:val="22"/>
          </w:rPr>
          <m:t>i</m:t>
        </m:r>
      </m:oMath>
      <w:r w:rsidR="00414AB2" w:rsidRPr="00F611EC">
        <w:rPr>
          <w:rFonts w:ascii="Arial" w:eastAsiaTheme="minorEastAsia" w:hAnsi="Arial" w:cs="Arial"/>
          <w:sz w:val="22"/>
          <w:szCs w:val="22"/>
        </w:rPr>
        <w:t xml:space="preserve"> in kW</w:t>
      </w:r>
    </w:p>
    <w:p w14:paraId="0E7AF93B" w14:textId="77777777"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number of days remaining in the year over which the tariff is to be paid</w:t>
      </w:r>
    </w:p>
    <w:p w14:paraId="1EB8012F" w14:textId="08A1FA33"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total number of days over which the tariff is applicable (calculated as per 14.15.1</w:t>
      </w:r>
      <w:r w:rsidR="00EE1BA9">
        <w:rPr>
          <w:rFonts w:ascii="Arial" w:hAnsi="Arial" w:cs="Arial"/>
          <w:sz w:val="22"/>
          <w:szCs w:val="22"/>
        </w:rPr>
        <w:t>56</w:t>
      </w:r>
      <w:r w:rsidRPr="00F611EC">
        <w:rPr>
          <w:rFonts w:ascii="Arial" w:hAnsi="Arial" w:cs="Arial"/>
          <w:sz w:val="22"/>
          <w:szCs w:val="22"/>
        </w:rPr>
        <w:t>.4)</w:t>
      </w:r>
    </w:p>
    <w:p w14:paraId="0551C63C" w14:textId="0F82D03C" w:rsidR="00EB2B4D" w:rsidRPr="00F611EC" w:rsidRDefault="00414AB2" w:rsidP="00F611EC">
      <w:pPr>
        <w:ind w:left="1418" w:hanging="1418"/>
        <w:jc w:val="both"/>
        <w:rPr>
          <w:rFonts w:ascii="Arial" w:eastAsia="Calibri" w:hAnsi="Arial" w:cs="Arial"/>
          <w:sz w:val="22"/>
          <w:szCs w:val="22"/>
          <w:lang w:val="en-US"/>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.8</w:t>
      </w:r>
      <w:r w:rsidRPr="00F611EC">
        <w:rPr>
          <w:rFonts w:ascii="Arial" w:hAnsi="Arial" w:cs="Arial"/>
          <w:sz w:val="22"/>
          <w:szCs w:val="22"/>
        </w:rPr>
        <w:tab/>
        <w:t>The calculation described in 14.15.1</w:t>
      </w:r>
      <w:r w:rsidR="00EE1BA9">
        <w:rPr>
          <w:rFonts w:ascii="Arial" w:hAnsi="Arial" w:cs="Arial"/>
          <w:sz w:val="22"/>
          <w:szCs w:val="22"/>
        </w:rPr>
        <w:t>56</w:t>
      </w:r>
      <w:r w:rsidRPr="00F611EC">
        <w:rPr>
          <w:rFonts w:ascii="Arial" w:hAnsi="Arial" w:cs="Arial"/>
          <w:sz w:val="22"/>
          <w:szCs w:val="22"/>
        </w:rPr>
        <w:t xml:space="preserve">.6 shall be used for the initial partial year in which generator </w:t>
      </w:r>
      <m:oMath>
        <m:r>
          <w:rPr>
            <w:rFonts w:ascii="Cambria Math" w:hAnsi="Cambria Math" w:cs="Arial"/>
            <w:sz w:val="22"/>
            <w:szCs w:val="22"/>
          </w:rPr>
          <m:t>i</m:t>
        </m:r>
      </m:oMath>
      <w:r w:rsidRPr="00F611EC">
        <w:rPr>
          <w:rFonts w:ascii="Arial" w:hAnsi="Arial" w:cs="Arial"/>
          <w:sz w:val="22"/>
          <w:szCs w:val="22"/>
        </w:rPr>
        <w:t xml:space="preserve"> connects (if applicable) and the first full charging year. For each subsequent year that the AI Cost Gap Tariff is applicable after the year of calculation, the full year AI Cost Gap Tariff for generator </w:t>
      </w:r>
      <m:oMath>
        <m:r>
          <w:rPr>
            <w:rFonts w:ascii="Cambria Math" w:hAnsi="Cambria Math" w:cs="Arial"/>
            <w:sz w:val="22"/>
            <w:szCs w:val="22"/>
          </w:rPr>
          <m:t>i</m:t>
        </m:r>
      </m:oMath>
      <w:r w:rsidRPr="00F611EC">
        <w:rPr>
          <w:rFonts w:ascii="Arial" w:hAnsi="Arial" w:cs="Arial"/>
          <w:sz w:val="22"/>
          <w:szCs w:val="22"/>
        </w:rPr>
        <w:t xml:space="preserve"> shall be inflated in line with the average increase in May to October CPIH as per 14.15.1</w:t>
      </w:r>
      <w:r w:rsidR="00EE1BA9">
        <w:rPr>
          <w:rFonts w:ascii="Arial" w:hAnsi="Arial" w:cs="Arial"/>
          <w:sz w:val="22"/>
          <w:szCs w:val="22"/>
        </w:rPr>
        <w:t>56</w:t>
      </w:r>
      <w:r w:rsidRPr="00F611EC">
        <w:rPr>
          <w:rFonts w:ascii="Arial" w:hAnsi="Arial" w:cs="Arial"/>
          <w:sz w:val="22"/>
          <w:szCs w:val="22"/>
        </w:rPr>
        <w:t>.6</w:t>
      </w:r>
      <w:r w:rsidR="00EE1BA9">
        <w:rPr>
          <w:rFonts w:ascii="Arial" w:hAnsi="Arial" w:cs="Arial"/>
          <w:sz w:val="22"/>
          <w:szCs w:val="22"/>
        </w:rPr>
        <w:t>.</w:t>
      </w: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207" w:name="_Toc32201082"/>
      <w:bookmarkStart w:id="208" w:name="_Toc49661119"/>
      <w:bookmarkEnd w:id="203"/>
      <w:bookmarkEnd w:id="204"/>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09" w:name="_Ref506957800"/>
      <w:bookmarkStart w:id="210" w:name="_Toc32201083"/>
      <w:bookmarkStart w:id="211" w:name="_Toc49661120"/>
      <w:bookmarkStart w:id="212" w:name="_Toc98821478"/>
      <w:bookmarkStart w:id="213" w:name="_Toc111259845"/>
      <w:bookmarkStart w:id="214" w:name="_Toc111262532"/>
      <w:bookmarkStart w:id="215" w:name="_Toc274049695"/>
      <w:bookmarkEnd w:id="207"/>
      <w:bookmarkEnd w:id="208"/>
      <w:r w:rsidRPr="00D54761">
        <w:rPr>
          <w:bCs/>
          <w:color w:val="auto"/>
          <w:sz w:val="28"/>
          <w:szCs w:val="28"/>
        </w:rPr>
        <w:t>14.16 Derivation of the Transmission Network Use of System Energy Consumption Tariff</w:t>
      </w:r>
      <w:bookmarkEnd w:id="209"/>
      <w:bookmarkEnd w:id="210"/>
      <w:bookmarkEnd w:id="211"/>
      <w:r w:rsidRPr="00D54761">
        <w:rPr>
          <w:bCs/>
          <w:color w:val="auto"/>
          <w:sz w:val="28"/>
          <w:szCs w:val="28"/>
        </w:rPr>
        <w:t xml:space="preserve"> and Short Term Capacity Tariff</w:t>
      </w:r>
      <w:bookmarkEnd w:id="212"/>
      <w:bookmarkEnd w:id="213"/>
      <w:bookmarkEnd w:id="214"/>
      <w:r w:rsidRPr="00D54761">
        <w:rPr>
          <w:bCs/>
          <w:color w:val="auto"/>
          <w:sz w:val="28"/>
          <w:szCs w:val="28"/>
        </w:rPr>
        <w:t>s</w:t>
      </w:r>
      <w:bookmarkEnd w:id="215"/>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16" w:name="_Toc274049696"/>
      <w:r>
        <w:t>Short Term Transmission Entry Capacity (STTEC) Tariff</w:t>
      </w:r>
      <w:bookmarkEnd w:id="216"/>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17" w:name="_Toc274049697"/>
      <w:r w:rsidRPr="00DC7159">
        <w:t>Limited Duration Transmission Entry Capacity (LDTEC) Tariffs</w:t>
      </w:r>
      <w:bookmarkEnd w:id="217"/>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18"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19" w:name="_Toc32201085"/>
      <w:bookmarkStart w:id="220" w:name="_Toc49661123"/>
      <w:bookmarkStart w:id="221" w:name="_Toc274049698"/>
      <w:bookmarkEnd w:id="218"/>
      <w:r w:rsidRPr="00D54761">
        <w:rPr>
          <w:color w:val="auto"/>
          <w:sz w:val="28"/>
          <w:szCs w:val="28"/>
        </w:rPr>
        <w:lastRenderedPageBreak/>
        <w:t>14.17 Demand Charges</w:t>
      </w:r>
      <w:bookmarkEnd w:id="219"/>
      <w:bookmarkEnd w:id="220"/>
      <w:bookmarkEnd w:id="221"/>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22" w:name="_Toc32201086"/>
      <w:bookmarkStart w:id="223" w:name="_Toc49661124"/>
      <w:bookmarkStart w:id="224" w:name="_Toc274049699"/>
      <w:r>
        <w:t>Parties Liable for Demand Charges</w:t>
      </w:r>
      <w:bookmarkEnd w:id="222"/>
      <w:bookmarkEnd w:id="223"/>
      <w:bookmarkEnd w:id="224"/>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25" w:name="_Toc32201087"/>
      <w:bookmarkStart w:id="226" w:name="_Toc49661125"/>
      <w:bookmarkStart w:id="227" w:name="_Toc274049700"/>
      <w:r>
        <w:t xml:space="preserve">Basis of </w:t>
      </w:r>
      <w:r w:rsidR="00010EB2">
        <w:t>Demand Locational</w:t>
      </w:r>
      <w:r>
        <w:t xml:space="preserve"> Charges</w:t>
      </w:r>
      <w:bookmarkEnd w:id="225"/>
      <w:bookmarkEnd w:id="226"/>
      <w:bookmarkEnd w:id="227"/>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3"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729FDD3C">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0FDED50C">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2"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28" w:name="_Toc49661126"/>
      <w:bookmarkStart w:id="229"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228"/>
      <w:bookmarkEnd w:id="229"/>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30" w:name="_Toc49661127"/>
      <w:bookmarkStart w:id="231" w:name="_Toc274049702"/>
      <w:r w:rsidRPr="004248A1">
        <w:rPr>
          <w:rFonts w:ascii="Arial" w:hAnsi="Arial" w:cs="Arial"/>
          <w:b/>
        </w:rPr>
        <w:t>Power Stations with a Bilateral Connection Agreement</w:t>
      </w:r>
      <w:bookmarkEnd w:id="230"/>
      <w:r w:rsidRPr="004248A1">
        <w:rPr>
          <w:rFonts w:ascii="Arial" w:hAnsi="Arial" w:cs="Arial"/>
          <w:b/>
        </w:rPr>
        <w:t xml:space="preserve"> and Licensable Generation with a Bilateral Embedded Generation Agreement</w:t>
      </w:r>
      <w:bookmarkEnd w:id="231"/>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lastRenderedPageBreak/>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32" w:name="_Toc49661128"/>
      <w:bookmarkStart w:id="233" w:name="_Toc274049703"/>
      <w:r w:rsidRPr="004248A1">
        <w:rPr>
          <w:rFonts w:ascii="Arial" w:hAnsi="Arial" w:cs="Arial"/>
          <w:b/>
        </w:rPr>
        <w:t>Exemptible Generation and Derogated Distribution Interconnectors with a Bilateral Embedded Generation Agreement</w:t>
      </w:r>
      <w:bookmarkEnd w:id="232"/>
      <w:bookmarkEnd w:id="233"/>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34" w:name="_Toc32201088"/>
      <w:bookmarkStart w:id="235" w:name="_Toc49661130"/>
    </w:p>
    <w:p w14:paraId="2145EB86" w14:textId="77777777" w:rsidR="006661FE" w:rsidRDefault="006661FE" w:rsidP="006661FE">
      <w:pPr>
        <w:pStyle w:val="Heading2"/>
      </w:pPr>
      <w:bookmarkStart w:id="236" w:name="_Toc274049704"/>
      <w:r>
        <w:t>Small Generators Tariffs</w:t>
      </w:r>
      <w:bookmarkEnd w:id="236"/>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37" w:name="_Toc274049705"/>
      <w:r>
        <w:t>The Triad</w:t>
      </w:r>
      <w:bookmarkEnd w:id="234"/>
      <w:bookmarkEnd w:id="235"/>
      <w:bookmarkEnd w:id="237"/>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38"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38"/>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lastRenderedPageBreak/>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239" w:name="_Toc497131269"/>
      <w:r w:rsidR="006661FE">
        <w:fldChar w:fldCharType="begin"/>
      </w:r>
      <w:r w:rsidR="006661FE">
        <w:instrText xml:space="preserve"> XE "Triad" </w:instrText>
      </w:r>
      <w:r w:rsidR="006661FE">
        <w:fldChar w:fldCharType="end"/>
      </w:r>
      <w:bookmarkEnd w:id="239"/>
      <w:r w:rsidR="006661FE">
        <w:fldChar w:fldCharType="begin"/>
      </w:r>
      <w:r w:rsidR="006661FE">
        <w:instrText xml:space="preserve"> XE "Trading Unit" </w:instrText>
      </w:r>
      <w:r w:rsidR="006661FE">
        <w:fldChar w:fldCharType="end"/>
      </w:r>
    </w:p>
    <w:bookmarkStart w:id="240"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40"/>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41" w:name="_Hlt497734631"/>
      <w:bookmarkEnd w:id="241"/>
      <w:r>
        <w:t xml:space="preserve"> </w:t>
      </w:r>
      <w:r w:rsidR="002064B2">
        <w:t xml:space="preserve"> </w:t>
      </w:r>
      <w:bookmarkStart w:id="242" w:name="_Ref192597305"/>
      <w:r w:rsidR="002064B2">
        <w:t>Throughout the year Users will submit a Demand Forecast. A Demand Forecast will include:</w:t>
      </w:r>
      <w:bookmarkEnd w:id="242"/>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w:t>
      </w:r>
      <w:r w:rsidRPr="00C301FA">
        <w:lastRenderedPageBreak/>
        <w:t xml:space="preserve">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43" w:name="_Hlk35263653"/>
      <w:bookmarkStart w:id="244" w:name="_Hlk35263622"/>
      <w:r w:rsidRPr="00010EB2">
        <w:rPr>
          <w:rFonts w:ascii="Arial" w:hAnsi="Arial" w:cs="Arial"/>
          <w:b/>
        </w:rPr>
        <w:t>Initial Reconciliation Part 2 – Non-half-hourly metered demand</w:t>
      </w:r>
    </w:p>
    <w:bookmarkEnd w:id="243"/>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245" w:name="_Hlk35263694"/>
      <w:r w:rsidRPr="00010EB2">
        <w:rPr>
          <w:rFonts w:ascii="Arial" w:hAnsi="Arial" w:cs="Arial"/>
        </w:rPr>
        <w:t xml:space="preserve">non-half-hourly metered demand will be </w:t>
      </w:r>
      <w:bookmarkEnd w:id="245"/>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44"/>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1BB836EF"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w:t>
      </w:r>
      <w:r w:rsidRPr="00010EB2">
        <w:rPr>
          <w:rFonts w:ascii="Arial" w:hAnsi="Arial" w:cs="Arial"/>
        </w:rPr>
        <w:lastRenderedPageBreak/>
        <w:t xml:space="preserve">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46"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w:t>
      </w:r>
      <w:r w:rsidRPr="007E2F78">
        <w:lastRenderedPageBreak/>
        <w:t xml:space="preserve">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C8527F2"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A8685B1" w:rsidR="00800968" w:rsidRPr="00800968" w:rsidRDefault="00800968" w:rsidP="007D27B2">
      <w:pPr>
        <w:pStyle w:val="1"/>
        <w:numPr>
          <w:ilvl w:val="0"/>
          <w:numId w:val="118"/>
        </w:numPr>
        <w:tabs>
          <w:tab w:val="num" w:pos="2127"/>
        </w:tabs>
        <w:ind w:left="2127" w:hanging="1407"/>
        <w:jc w:val="both"/>
      </w:pPr>
      <w:r w:rsidRPr="001319DB">
        <w:lastRenderedPageBreak/>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w:t>
      </w:r>
      <w:r w:rsidR="0005343B">
        <w:rPr>
          <w:rFonts w:cs="Arial (W1)"/>
        </w:rPr>
        <w:t>.</w:t>
      </w:r>
      <w:r w:rsidR="00A56602">
        <w:rPr>
          <w:rFonts w:cs="Arial (W1)"/>
        </w:rPr>
        <w:t xml:space="preserve">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3D690ECA" w:rsidR="00800968"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w:t>
      </w:r>
      <w:r w:rsidR="0084177B">
        <w:t>,</w:t>
      </w:r>
      <w:r w:rsidRPr="00800968">
        <w:t xml:space="preserve"> 3.12</w:t>
      </w:r>
      <w:r w:rsidR="0084177B">
        <w:t xml:space="preserve"> and </w:t>
      </w:r>
      <w:r w:rsidR="00280DDC">
        <w:fldChar w:fldCharType="begin"/>
      </w:r>
      <w:r w:rsidR="00280DDC">
        <w:instrText xml:space="preserve"> REF _Ref192597305 \r \h </w:instrText>
      </w:r>
      <w:r w:rsidR="00280DDC">
        <w:fldChar w:fldCharType="separate"/>
      </w:r>
      <w:r w:rsidR="005642D4">
        <w:t>14.17.19</w:t>
      </w:r>
      <w:r w:rsidR="00280DDC">
        <w:fldChar w:fldCharType="end"/>
      </w:r>
      <w:r w:rsidRPr="00800968">
        <w:t xml:space="preserve">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w:t>
      </w:r>
      <w:r w:rsidR="00297932">
        <w:t>.</w:t>
      </w:r>
    </w:p>
    <w:p w14:paraId="7A706B5D" w14:textId="77777777" w:rsidR="00DA097F" w:rsidRDefault="00DA097F" w:rsidP="00E51C1A">
      <w:pPr>
        <w:pStyle w:val="ListParagraph"/>
      </w:pPr>
    </w:p>
    <w:p w14:paraId="79ACEF97" w14:textId="207887CA" w:rsidR="00DA097F" w:rsidRPr="001319DB" w:rsidRDefault="00DA097F" w:rsidP="00E51C1A">
      <w:pPr>
        <w:pStyle w:val="1"/>
        <w:jc w:val="both"/>
      </w:pPr>
      <w:r w:rsidRPr="00853D78">
        <w:rPr>
          <w:rStyle w:val="ui-provider"/>
          <w:b/>
        </w:rPr>
        <w:t>The following section describes the arrangements that will apply in relation to introduction of half-hourly settlement on a market-wide basis</w:t>
      </w:r>
      <w:r w:rsidR="0037598C">
        <w:rPr>
          <w:rStyle w:val="ui-provider"/>
          <w:b/>
        </w:rPr>
        <w:t>.</w:t>
      </w:r>
    </w:p>
    <w:p w14:paraId="1A4A3C69" w14:textId="77777777" w:rsidR="00F10ECF" w:rsidRDefault="00F10ECF" w:rsidP="007E2F78">
      <w:pPr>
        <w:pStyle w:val="1"/>
        <w:ind w:left="1627"/>
        <w:jc w:val="both"/>
      </w:pPr>
    </w:p>
    <w:p w14:paraId="6CC77F42" w14:textId="77777777" w:rsidR="007F327B" w:rsidRPr="00853D78" w:rsidRDefault="007F327B" w:rsidP="007F327B">
      <w:pPr>
        <w:pStyle w:val="1"/>
        <w:ind w:left="2160" w:hanging="1440"/>
        <w:jc w:val="both"/>
      </w:pPr>
      <w:r w:rsidRPr="00853D78">
        <w:t>14.17.41.1</w:t>
      </w:r>
      <w:r w:rsidRPr="00853D78">
        <w:tab/>
        <w:t xml:space="preserve">Subject to 14.17.40.2, when an MPAN is settled under the MHHS Target Operating Model (as defined in Section C12 </w:t>
      </w:r>
      <w:r w:rsidRPr="00853D78">
        <w:rPr>
          <w:b/>
          <w:bCs/>
        </w:rPr>
        <w:t>of the Balancing and Settlement Code</w:t>
      </w:r>
      <w:r w:rsidRPr="00853D78">
        <w:t xml:space="preserve">) its associated </w:t>
      </w:r>
      <w:r w:rsidRPr="00853D78">
        <w:rPr>
          <w:b/>
          <w:bCs/>
        </w:rPr>
        <w:t>BM Unit</w:t>
      </w:r>
      <w:r w:rsidRPr="00853D78">
        <w:t xml:space="preserve"> gross demand, embedded export or energy consumption will be charged TNUoS as per</w:t>
      </w:r>
      <w:r w:rsidRPr="00853D78">
        <w:rPr>
          <w:b/>
          <w:bCs/>
        </w:rPr>
        <w:t xml:space="preserve"> </w:t>
      </w:r>
      <w:r w:rsidRPr="00853D78">
        <w:t>14.17.13, except in the following circumstances:</w:t>
      </w:r>
    </w:p>
    <w:p w14:paraId="3C6A017C" w14:textId="77777777" w:rsidR="007F327B" w:rsidRPr="00853D78" w:rsidRDefault="007F327B" w:rsidP="007F327B">
      <w:pPr>
        <w:pStyle w:val="1"/>
        <w:ind w:left="2160" w:hanging="1440"/>
        <w:jc w:val="both"/>
      </w:pPr>
    </w:p>
    <w:p w14:paraId="10CE962D" w14:textId="77777777" w:rsidR="007F327B" w:rsidRPr="00853D78" w:rsidRDefault="007F327B" w:rsidP="007F327B">
      <w:pPr>
        <w:pStyle w:val="1"/>
        <w:numPr>
          <w:ilvl w:val="5"/>
          <w:numId w:val="104"/>
        </w:numPr>
        <w:jc w:val="both"/>
      </w:pPr>
      <w:r w:rsidRPr="00853D78">
        <w:t xml:space="preserve">When an MPAN with a non half-hourly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BSCCo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p>
    <w:p w14:paraId="6063E9FA" w14:textId="77777777" w:rsidR="007F327B" w:rsidRPr="00853D78" w:rsidRDefault="007F327B" w:rsidP="007F327B">
      <w:pPr>
        <w:pStyle w:val="1"/>
        <w:ind w:left="2160"/>
        <w:jc w:val="both"/>
      </w:pPr>
    </w:p>
    <w:p w14:paraId="539A50B2" w14:textId="77777777" w:rsidR="002C4975" w:rsidRPr="00E51C1A" w:rsidRDefault="007F327B" w:rsidP="00847EE9">
      <w:pPr>
        <w:pStyle w:val="1"/>
        <w:numPr>
          <w:ilvl w:val="5"/>
          <w:numId w:val="104"/>
        </w:numPr>
        <w:jc w:val="both"/>
        <w:rPr>
          <w:sz w:val="20"/>
        </w:rPr>
      </w:pPr>
      <w:r w:rsidRPr="00853D78">
        <w:t xml:space="preserve">When an MPAN with a non half-hourly </w:t>
      </w:r>
      <w:r w:rsidRPr="002C4975">
        <w:rPr>
          <w:b/>
          <w:bCs/>
        </w:rPr>
        <w:t>Metering System</w:t>
      </w:r>
      <w:r w:rsidRPr="00853D78">
        <w:t xml:space="preserve"> transitions to a half-hourly </w:t>
      </w:r>
      <w:r w:rsidRPr="002C4975">
        <w:rPr>
          <w:b/>
          <w:bCs/>
        </w:rPr>
        <w:t>Metering System</w:t>
      </w:r>
      <w:r w:rsidRPr="00853D78">
        <w:t xml:space="preserve"> with whole current metering at Non- Domestic Premises and is reported as such from BSCCo to </w:t>
      </w:r>
      <w:r w:rsidRPr="002C4975">
        <w:rPr>
          <w:b/>
          <w:bCs/>
        </w:rPr>
        <w:t>The Company</w:t>
      </w:r>
      <w:r w:rsidRPr="00853D78">
        <w:t xml:space="preserve">, its associated </w:t>
      </w:r>
      <w:r w:rsidRPr="002C4975">
        <w:rPr>
          <w:b/>
          <w:bCs/>
        </w:rPr>
        <w:t>BM Uni</w:t>
      </w:r>
      <w:r w:rsidRPr="00853D78">
        <w:t>t energy consumption will be treated as Chargeable Energy Capacity.</w:t>
      </w:r>
    </w:p>
    <w:p w14:paraId="2CFC503A" w14:textId="46EB8000" w:rsidR="006661FE" w:rsidRPr="002C4975" w:rsidRDefault="007F327B" w:rsidP="00E51C1A">
      <w:pPr>
        <w:pStyle w:val="1"/>
        <w:numPr>
          <w:ilvl w:val="5"/>
          <w:numId w:val="104"/>
        </w:numPr>
        <w:spacing w:before="120"/>
        <w:jc w:val="both"/>
        <w:rPr>
          <w:sz w:val="20"/>
        </w:rPr>
      </w:pPr>
      <w:r w:rsidRPr="00853D78">
        <w:t>When an MPAN</w:t>
      </w:r>
      <w:r>
        <w:t xml:space="preserve"> </w:t>
      </w:r>
      <w:r w:rsidRPr="00853D78">
        <w:t xml:space="preserve">transitions to a half-hourly </w:t>
      </w:r>
      <w:r w:rsidRPr="002C4975">
        <w:rPr>
          <w:b/>
          <w:bCs/>
        </w:rPr>
        <w:t xml:space="preserve">Metering System </w:t>
      </w:r>
      <w:r w:rsidRPr="00853D78">
        <w:t>at Domestic Premises (as defined in a</w:t>
      </w:r>
      <w:r w:rsidRPr="002C4975">
        <w:rPr>
          <w:b/>
          <w:bCs/>
        </w:rPr>
        <w:t xml:space="preserve"> Supply Licence</w:t>
      </w:r>
      <w:r w:rsidRPr="00853D78">
        <w:t>)</w:t>
      </w:r>
      <w:r w:rsidRPr="002C4975">
        <w:rPr>
          <w:b/>
          <w:bCs/>
        </w:rPr>
        <w:t xml:space="preserve"> </w:t>
      </w:r>
      <w:r w:rsidRPr="00853D78">
        <w:t>and is reported as such from BSCCo</w:t>
      </w:r>
      <w:r w:rsidRPr="002C4975">
        <w:rPr>
          <w:b/>
          <w:bCs/>
        </w:rPr>
        <w:t xml:space="preserve"> </w:t>
      </w:r>
      <w:r w:rsidRPr="00853D78">
        <w:t xml:space="preserve">to </w:t>
      </w:r>
      <w:r w:rsidRPr="002C4975">
        <w:rPr>
          <w:b/>
          <w:bCs/>
        </w:rPr>
        <w:t>The Company</w:t>
      </w:r>
      <w:r w:rsidRPr="00853D78">
        <w:t xml:space="preserve">, its associated </w:t>
      </w:r>
      <w:r w:rsidRPr="002C4975">
        <w:rPr>
          <w:b/>
          <w:bCs/>
        </w:rPr>
        <w:t xml:space="preserve">BM Unit </w:t>
      </w:r>
      <w:r w:rsidRPr="00853D78">
        <w:t>energy consumption will be treated as Chargeable Energy Capacity</w:t>
      </w:r>
    </w:p>
    <w:p w14:paraId="669E90DE" w14:textId="77777777" w:rsidR="006661FE" w:rsidRDefault="006661FE" w:rsidP="006661FE">
      <w:pPr>
        <w:pStyle w:val="Heading2"/>
      </w:pPr>
      <w:bookmarkStart w:id="247" w:name="_Toc274049713"/>
      <w:r>
        <w:t>Further Information</w:t>
      </w:r>
      <w:bookmarkEnd w:id="247"/>
    </w:p>
    <w:p w14:paraId="6C287FA5" w14:textId="77777777" w:rsidR="006661FE" w:rsidRDefault="006661FE" w:rsidP="006661FE"/>
    <w:p w14:paraId="116326C7" w14:textId="77777777" w:rsidR="007D1C17" w:rsidRPr="007D1C17" w:rsidRDefault="007D1C17" w:rsidP="007D27B2">
      <w:pPr>
        <w:pStyle w:val="ListParagraph"/>
        <w:numPr>
          <w:ilvl w:val="0"/>
          <w:numId w:val="119"/>
        </w:numPr>
        <w:jc w:val="both"/>
        <w:rPr>
          <w:rFonts w:ascii="Arial" w:hAnsi="Arial" w:cs="Arial"/>
          <w:vanish/>
          <w:sz w:val="22"/>
          <w:lang w:eastAsia="en-US"/>
        </w:rPr>
      </w:pPr>
    </w:p>
    <w:p w14:paraId="68B5C577" w14:textId="082A4B66" w:rsidR="0022187C" w:rsidRDefault="003E6A40" w:rsidP="007D27B2">
      <w:pPr>
        <w:pStyle w:val="1"/>
        <w:numPr>
          <w:ilvl w:val="0"/>
          <w:numId w:val="119"/>
        </w:numPr>
        <w:jc w:val="both"/>
        <w:rPr>
          <w:rFonts w:ascii="Arial" w:hAnsi="Arial" w:cs="Arial"/>
        </w:rPr>
      </w:pPr>
      <w:r>
        <w:rPr>
          <w:rFonts w:ascii="Arial" w:hAnsi="Arial" w:cs="Arial"/>
        </w:rPr>
        <w:t xml:space="preserve">Paragraph </w:t>
      </w:r>
      <w:r w:rsidR="0022187C">
        <w:rPr>
          <w:rFonts w:ascii="Arial" w:hAnsi="Arial" w:cs="Arial"/>
        </w:rPr>
        <w:t>14</w:t>
      </w:r>
      <w:r w:rsidR="0022187C">
        <w:rPr>
          <w:rFonts w:ascii="Arial" w:hAnsi="Arial" w:cs="Arial"/>
          <w:b/>
        </w:rPr>
        <w:t>.</w:t>
      </w:r>
      <w:r w:rsidR="0022187C">
        <w:rPr>
          <w:rFonts w:ascii="Arial" w:hAnsi="Arial" w:cs="Arial"/>
        </w:rPr>
        <w:t xml:space="preserve">25 </w:t>
      </w:r>
      <w:r>
        <w:rPr>
          <w:rFonts w:ascii="Arial" w:hAnsi="Arial" w:cs="Arial"/>
        </w:rPr>
        <w:t>(</w:t>
      </w:r>
      <w:r w:rsidR="0022187C">
        <w:rPr>
          <w:rFonts w:ascii="Arial" w:hAnsi="Arial" w:cs="Arial"/>
        </w:rPr>
        <w:t>Reconciliation of Demand Related Transmission Network Use of System Charges</w:t>
      </w:r>
      <w:r>
        <w:rPr>
          <w:rFonts w:ascii="Arial" w:hAnsi="Arial" w:cs="Arial"/>
        </w:rPr>
        <w:t>)</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lastRenderedPageBreak/>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48" w:name="_Toc32201092"/>
      <w:bookmarkStart w:id="249" w:name="_Toc49661139"/>
      <w:bookmarkStart w:id="250" w:name="_Toc274049714"/>
      <w:bookmarkEnd w:id="246"/>
      <w:r w:rsidRPr="00FE40FB">
        <w:rPr>
          <w:color w:val="auto"/>
          <w:sz w:val="28"/>
          <w:szCs w:val="28"/>
        </w:rPr>
        <w:lastRenderedPageBreak/>
        <w:t>14.18 Generation charges</w:t>
      </w:r>
      <w:bookmarkEnd w:id="248"/>
      <w:bookmarkEnd w:id="249"/>
      <w:bookmarkEnd w:id="250"/>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51" w:name="_Toc32201093"/>
      <w:bookmarkStart w:id="252" w:name="_Toc49661140"/>
      <w:bookmarkStart w:id="253" w:name="_Toc274049715"/>
      <w:r>
        <w:t>Parties Liable for Generation Charges</w:t>
      </w:r>
      <w:bookmarkEnd w:id="251"/>
      <w:bookmarkEnd w:id="252"/>
      <w:bookmarkEnd w:id="253"/>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54" w:name="_Toc274049716"/>
      <w:bookmarkStart w:id="255" w:name="_Toc32201094"/>
      <w:bookmarkStart w:id="256" w:name="_Toc49661141"/>
      <w:r>
        <w:t>Structure of Generation Charges</w:t>
      </w:r>
      <w:bookmarkEnd w:id="254"/>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20D9E86D" w14:textId="77777777" w:rsidR="00AD2220" w:rsidRPr="00FA7EA0" w:rsidRDefault="00AD2220" w:rsidP="00E07464">
      <w:pPr>
        <w:pStyle w:val="1"/>
        <w:jc w:val="both"/>
        <w:rPr>
          <w:ins w:id="257" w:author="Kat Higby (NESO)" w:date="2025-06-19T16:19:00Z"/>
        </w:rPr>
      </w:pPr>
    </w:p>
    <w:p w14:paraId="75A45E72" w14:textId="37A6C0E8"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13436458"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58" w:name="_Toc274049717"/>
      <w:r>
        <w:lastRenderedPageBreak/>
        <w:t>Basis of Wider Generation Charges</w:t>
      </w:r>
      <w:bookmarkEnd w:id="255"/>
      <w:bookmarkEnd w:id="256"/>
      <w:bookmarkEnd w:id="258"/>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59" w:name="_Toc274049718"/>
      <w:r w:rsidRPr="00887323">
        <w:rPr>
          <w:rFonts w:ascii="Arial" w:hAnsi="Arial" w:cs="Arial"/>
          <w:b/>
        </w:rPr>
        <w:t>Generation with positive wider tariffs</w:t>
      </w:r>
      <w:bookmarkEnd w:id="259"/>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60" w:name="_Ref272935596"/>
      <w:r>
        <w:t>The short-term chargeable capacity for Power Stations situated with positive generation tariffs is any approved STTEC or LDTEC applicable to that Power Station during a valid STTEC Period or LDTEC Period, as appropriate.</w:t>
      </w:r>
      <w:bookmarkEnd w:id="260"/>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63" w:name="_Toc49661143"/>
      <w:bookmarkStart w:id="264" w:name="_Toc274049719"/>
      <w:r w:rsidRPr="004248A1">
        <w:rPr>
          <w:rFonts w:ascii="Arial" w:hAnsi="Arial" w:cs="Arial"/>
          <w:b/>
        </w:rPr>
        <w:t xml:space="preserve">Generation with negative wider </w:t>
      </w:r>
      <w:bookmarkEnd w:id="263"/>
      <w:r w:rsidRPr="004248A1">
        <w:rPr>
          <w:rFonts w:ascii="Arial" w:hAnsi="Arial" w:cs="Arial"/>
          <w:b/>
        </w:rPr>
        <w:t>tariffs</w:t>
      </w:r>
      <w:bookmarkEnd w:id="264"/>
    </w:p>
    <w:p w14:paraId="5B84D42C" w14:textId="77777777" w:rsidR="006661FE" w:rsidRDefault="006661FE" w:rsidP="007D27B2">
      <w:pPr>
        <w:pStyle w:val="1"/>
        <w:numPr>
          <w:ilvl w:val="0"/>
          <w:numId w:val="73"/>
        </w:numPr>
        <w:jc w:val="both"/>
      </w:pPr>
      <w:bookmarkStart w:id="265"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66"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w:t>
      </w:r>
      <w:r>
        <w:lastRenderedPageBreak/>
        <w:t xml:space="preserve">the relevant </w:t>
      </w:r>
      <w:r w:rsidR="00A3322B" w:rsidRPr="00A3322B">
        <w:rPr>
          <w:b/>
        </w:rPr>
        <w:t>Financial Year</w:t>
      </w:r>
      <w:r>
        <w:t xml:space="preserve"> inclusive.  These settlement periods do not have to coincide with the Triad.</w:t>
      </w:r>
      <w:bookmarkEnd w:id="266"/>
    </w:p>
    <w:bookmarkEnd w:id="265"/>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67" w:name="_Toc274049720"/>
      <w:r>
        <w:t>Basis of Local Generation Charges</w:t>
      </w:r>
      <w:bookmarkEnd w:id="267"/>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68" w:name="_Toc497131273"/>
      <w:bookmarkStart w:id="269" w:name="_Toc32201095"/>
      <w:bookmarkStart w:id="270" w:name="_Toc49661145"/>
      <w:bookmarkStart w:id="271" w:name="_Toc274049722"/>
      <w:bookmarkStart w:id="272" w:name="_Hlt497625183"/>
      <w:r>
        <w:lastRenderedPageBreak/>
        <w:t>Monthly Charges</w:t>
      </w:r>
      <w:bookmarkEnd w:id="268"/>
      <w:bookmarkEnd w:id="269"/>
      <w:bookmarkEnd w:id="270"/>
      <w:bookmarkEnd w:id="271"/>
    </w:p>
    <w:p w14:paraId="0B82FA3C" w14:textId="77777777" w:rsidR="006661FE" w:rsidRDefault="006661FE" w:rsidP="006661FE">
      <w:pPr>
        <w:pStyle w:val="Heading2"/>
      </w:pPr>
    </w:p>
    <w:p w14:paraId="56D6EA53" w14:textId="36ACC0BD" w:rsidR="00933953" w:rsidRDefault="006661FE" w:rsidP="007D27B2">
      <w:pPr>
        <w:pStyle w:val="1"/>
        <w:numPr>
          <w:ilvl w:val="0"/>
          <w:numId w:val="73"/>
        </w:numPr>
        <w:jc w:val="both"/>
        <w:rPr>
          <w:ins w:id="273" w:author="Ocean Winds" w:date="2025-07-15T14:53:00Z"/>
        </w:rPr>
      </w:pPr>
      <w:bookmarkStart w:id="274" w:name="_Hlt532284319"/>
      <w:bookmarkStart w:id="275" w:name="_Ref272933161"/>
      <w:bookmarkEnd w:id="274"/>
      <w:del w:id="276" w:author="Ocean Winds" w:date="2025-07-17T09:04:00Z">
        <w:r w:rsidDel="005E695F">
          <w:delText xml:space="preserve">Initial </w:delText>
        </w:r>
      </w:del>
      <w:r>
        <w:t xml:space="preserve">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w:t>
      </w:r>
      <w:del w:id="277" w:author="Ocean Winds" w:date="2025-07-15T14:52:00Z">
        <w:r w:rsidDel="00DA13A3">
          <w:delText>split evenly over the months remaining in the year</w:delText>
        </w:r>
      </w:del>
      <w:ins w:id="278" w:author="Ocean Winds" w:date="2025-07-15T14:52:00Z">
        <w:r w:rsidR="00DA13A3">
          <w:t>paid as follows:</w:t>
        </w:r>
      </w:ins>
    </w:p>
    <w:p w14:paraId="7C178D09" w14:textId="77777777" w:rsidR="00F839C1" w:rsidRDefault="00933953" w:rsidP="00933953">
      <w:pPr>
        <w:pStyle w:val="1"/>
        <w:numPr>
          <w:ilvl w:val="1"/>
          <w:numId w:val="73"/>
        </w:numPr>
        <w:jc w:val="both"/>
        <w:rPr>
          <w:ins w:id="279" w:author="Ocean Winds" w:date="2025-07-15T14:54:00Z"/>
        </w:rPr>
      </w:pPr>
      <w:ins w:id="280" w:author="Ocean Winds" w:date="2025-07-15T14:53:00Z">
        <w:r>
          <w:t>The Transmission Network Use of System Generation Charges in the Financial Year in which a relevant Charging Date occurs shall be apportioned as follows:</w:t>
        </w:r>
        <w:r w:rsidR="00182FB3">
          <w:t xml:space="preserve"> the User shall be liable to pay the Company the annual Transmission Network Use of System Generation Charges, pro</w:t>
        </w:r>
      </w:ins>
      <w:ins w:id="281" w:author="Ocean Winds" w:date="2025-07-15T14:54:00Z">
        <w:r w:rsidR="00182FB3">
          <w:t xml:space="preserve">-rated by a factor determined by: </w:t>
        </w:r>
        <w:r w:rsidR="001B6948">
          <w:t>the number of days from the relevant Charging Date to the last day of the Financial Year in which it occurs; divided by the total number of days in that Financial Year</w:t>
        </w:r>
        <w:r w:rsidR="00F839C1">
          <w:t>; and</w:t>
        </w:r>
      </w:ins>
    </w:p>
    <w:p w14:paraId="2E274ABC" w14:textId="7E2849DE" w:rsidR="00246F2E" w:rsidRDefault="00F839C1" w:rsidP="00A971DC">
      <w:pPr>
        <w:pStyle w:val="1"/>
        <w:numPr>
          <w:ilvl w:val="1"/>
          <w:numId w:val="73"/>
        </w:numPr>
        <w:jc w:val="both"/>
        <w:rPr>
          <w:ins w:id="282" w:author="Kat Higby (NESO)" w:date="2025-07-22T16:11:00Z" w16du:dateUtc="2025-07-22T15:11:00Z"/>
        </w:rPr>
      </w:pPr>
      <w:ins w:id="283" w:author="Ocean Winds" w:date="2025-07-15T14:54:00Z">
        <w:r>
          <w:t xml:space="preserve">For each subsequent Financial Year, the User shall be liable for the annual Transmission Network Use of System Charges </w:t>
        </w:r>
      </w:ins>
      <w:ins w:id="284" w:author="Ocean Winds" w:date="2025-07-15T14:55:00Z">
        <w:r>
          <w:t>split evenly over the months in the Financial Year</w:t>
        </w:r>
      </w:ins>
      <w:ins w:id="285" w:author="Ocean Winds" w:date="2025-07-17T09:15:00Z">
        <w:del w:id="286" w:author="Kat Higby (NESO)" w:date="2025-07-22T16:11:00Z" w16du:dateUtc="2025-07-22T15:11:00Z">
          <w:r w:rsidR="00246F2E" w:rsidDel="00357139">
            <w:delText>;</w:delText>
          </w:r>
        </w:del>
      </w:ins>
      <w:ins w:id="287" w:author="Ocean Winds" w:date="2025-07-17T09:19:00Z">
        <w:del w:id="288" w:author="Kat Higby (NESO)" w:date="2025-07-22T16:11:00Z" w16du:dateUtc="2025-07-22T15:11:00Z">
          <w:r w:rsidR="00A86EE4" w:rsidDel="00357139">
            <w:delText xml:space="preserve"> and</w:delText>
          </w:r>
        </w:del>
      </w:ins>
    </w:p>
    <w:p w14:paraId="6FA140B7" w14:textId="77777777" w:rsidR="00357139" w:rsidRDefault="00357139" w:rsidP="00C15242">
      <w:pPr>
        <w:pStyle w:val="1"/>
        <w:ind w:left="1440"/>
        <w:jc w:val="both"/>
        <w:rPr>
          <w:ins w:id="289" w:author="Ocean Winds" w:date="2025-07-17T09:15:00Z"/>
        </w:rPr>
      </w:pPr>
    </w:p>
    <w:p w14:paraId="3AC67423" w14:textId="47F3570C" w:rsidR="006661FE" w:rsidRDefault="006661FE" w:rsidP="007D27B2">
      <w:pPr>
        <w:pStyle w:val="1"/>
        <w:numPr>
          <w:ilvl w:val="0"/>
          <w:numId w:val="73"/>
        </w:numPr>
        <w:jc w:val="both"/>
      </w:pPr>
      <w:r>
        <w:t>For positive final generation tariffs, if</w:t>
      </w:r>
      <w:ins w:id="290" w:author="Ocean Winds" w:date="2025-07-15T14:55:00Z">
        <w:r w:rsidR="00C15720">
          <w:t xml:space="preserve"> a User’s</w:t>
        </w:r>
      </w:ins>
      <w:r>
        <w:t xml:space="preserve"> TEC increases during the </w:t>
      </w:r>
      <w:r w:rsidR="00A3322B" w:rsidRPr="00A3322B">
        <w:rPr>
          <w:b/>
        </w:rPr>
        <w:t>Financial Year</w:t>
      </w:r>
      <w:ins w:id="291" w:author="Ocean Winds" w:date="2025-07-15T14:55:00Z">
        <w:r w:rsidR="00C15720">
          <w:rPr>
            <w:b/>
          </w:rPr>
          <w:t xml:space="preserve"> </w:t>
        </w:r>
        <w:r w:rsidR="00C15720">
          <w:rPr>
            <w:bCs/>
          </w:rPr>
          <w:t>(other than by way of a phased/staged connection with separate Charging Dates(s)</w:t>
        </w:r>
      </w:ins>
      <w:ins w:id="292" w:author="Ocean Winds" w:date="2025-07-17T09:05:00Z">
        <w:r w:rsidR="005E695F">
          <w:rPr>
            <w:bCs/>
          </w:rPr>
          <w:t xml:space="preserve">, where </w:t>
        </w:r>
      </w:ins>
      <w:ins w:id="293" w:author="Ocean Winds" w:date="2025-07-17T09:06:00Z">
        <w:r w:rsidR="005E695F">
          <w:rPr>
            <w:bCs/>
          </w:rPr>
          <w:t>the connection of a</w:t>
        </w:r>
      </w:ins>
      <w:ins w:id="294" w:author="Ocean Winds" w:date="2025-07-17T09:05:00Z">
        <w:r w:rsidR="005E695F">
          <w:rPr>
            <w:bCs/>
          </w:rPr>
          <w:t xml:space="preserve"> new phase/stage would be pro</w:t>
        </w:r>
      </w:ins>
      <w:ins w:id="295" w:author="Ocean Winds" w:date="2025-07-17T09:06:00Z">
        <w:r w:rsidR="005E695F">
          <w:rPr>
            <w:bCs/>
          </w:rPr>
          <w:t>-rated in accordance with 14.18.19(a) above)</w:t>
        </w:r>
      </w:ins>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ins w:id="296" w:author="Ocean Winds" w:date="2025-07-15T14:57:00Z">
        <w:r w:rsidR="00A971DC">
          <w:t>2</w:t>
        </w:r>
      </w:ins>
      <w:del w:id="297" w:author="Ocean Winds" w:date="2025-07-15T14:57:00Z">
        <w:r w:rsidR="00674102" w:rsidDel="00A971DC">
          <w:delText>1</w:delText>
        </w:r>
      </w:del>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75"/>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98" w:name="_Toc274049723"/>
      <w:r>
        <w:t>Ad hoc Charges</w:t>
      </w:r>
      <w:bookmarkEnd w:id="298"/>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lastRenderedPageBreak/>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299" w:name="_Toc274049724"/>
      <w:r w:rsidRPr="00FE2E3E">
        <w:t>Embedded Transmission Use of System Charges “ETUoS”</w:t>
      </w:r>
      <w:bookmarkEnd w:id="299"/>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300" w:name="_Ref272933204"/>
      <w:r>
        <w:lastRenderedPageBreak/>
        <w:t>The ETUoS charges are a component of Use of System charges levied on offshore generators whose offshore transmission connection is embedded in an onshore distribution network.  The charge relates to the provision and use of the onshore distribution network.</w:t>
      </w:r>
      <w:bookmarkEnd w:id="300"/>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w:t>
      </w:r>
      <w:r w:rsidRPr="00CC06E2">
        <w:rPr>
          <w:rFonts w:ascii="Arial (W1)" w:hAnsi="Arial (W1)"/>
          <w:sz w:val="22"/>
          <w:lang w:eastAsia="en-US"/>
        </w:rPr>
        <w:lastRenderedPageBreak/>
        <w:t>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301" w:name="_Hlk155617635"/>
      <w:r w:rsidR="00CC06E2" w:rsidRPr="00CD5631">
        <w:rPr>
          <w:u w:val="single"/>
          <w:vertAlign w:val="subscript"/>
        </w:rPr>
        <w:t>DNO</w:t>
      </w:r>
      <w:bookmarkEnd w:id="301"/>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302" w:name="_Toc32201096"/>
      <w:bookmarkStart w:id="303" w:name="_Toc49661146"/>
      <w:bookmarkStart w:id="304" w:name="_Toc274049725"/>
      <w:r>
        <w:t>Reconciliation of Generation Charges</w:t>
      </w:r>
      <w:bookmarkEnd w:id="302"/>
      <w:bookmarkEnd w:id="303"/>
      <w:bookmarkEnd w:id="304"/>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DB27811"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5642D4">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305" w:name="_Toc32201097"/>
      <w:bookmarkStart w:id="306" w:name="_Toc49661147"/>
      <w:bookmarkStart w:id="307" w:name="_Toc274049726"/>
      <w:bookmarkEnd w:id="272"/>
      <w:r>
        <w:t>Further Information</w:t>
      </w:r>
      <w:bookmarkEnd w:id="305"/>
      <w:bookmarkEnd w:id="306"/>
      <w:bookmarkEnd w:id="307"/>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308" w:name="_Toc32201098"/>
      <w:r>
        <w:br w:type="page"/>
      </w:r>
      <w:bookmarkStart w:id="309" w:name="_Toc49661148"/>
      <w:bookmarkStart w:id="310" w:name="_Toc274049727"/>
      <w:r w:rsidRPr="00FE40FB">
        <w:rPr>
          <w:color w:val="auto"/>
          <w:sz w:val="28"/>
          <w:szCs w:val="28"/>
        </w:rPr>
        <w:lastRenderedPageBreak/>
        <w:t>14.19 Data Requirements</w:t>
      </w:r>
      <w:bookmarkEnd w:id="308"/>
      <w:bookmarkEnd w:id="309"/>
      <w:bookmarkEnd w:id="310"/>
    </w:p>
    <w:p w14:paraId="1B1F56AD" w14:textId="77777777" w:rsidR="006661FE" w:rsidRDefault="006661FE" w:rsidP="006661FE">
      <w:pPr>
        <w:pStyle w:val="Heading2"/>
      </w:pPr>
    </w:p>
    <w:p w14:paraId="1C4CFCE6" w14:textId="77777777" w:rsidR="006661FE" w:rsidRDefault="006661FE" w:rsidP="006661FE">
      <w:pPr>
        <w:pStyle w:val="Heading2"/>
      </w:pPr>
      <w:bookmarkStart w:id="311" w:name="_Toc32201099"/>
      <w:bookmarkStart w:id="312" w:name="_Toc49661149"/>
      <w:bookmarkStart w:id="313" w:name="_Toc274049728"/>
      <w:r>
        <w:t>Data Required for Charge Setting</w:t>
      </w:r>
      <w:bookmarkEnd w:id="311"/>
      <w:bookmarkEnd w:id="312"/>
      <w:bookmarkEnd w:id="313"/>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314" w:name="_Toc32201100"/>
      <w:bookmarkStart w:id="315" w:name="_Toc49661150"/>
      <w:bookmarkStart w:id="316" w:name="_Toc274049729"/>
      <w:r>
        <w:t>Data Required for Calculating Users’ Charges</w:t>
      </w:r>
      <w:bookmarkEnd w:id="314"/>
      <w:bookmarkEnd w:id="315"/>
      <w:bookmarkEnd w:id="316"/>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317" w:name="_Toc32201101"/>
      <w:r>
        <w:br w:type="page"/>
      </w:r>
      <w:bookmarkStart w:id="318" w:name="_Toc49661151"/>
      <w:bookmarkStart w:id="319" w:name="_Toc274049730"/>
      <w:r w:rsidRPr="00FE40FB">
        <w:rPr>
          <w:color w:val="auto"/>
          <w:sz w:val="28"/>
          <w:szCs w:val="28"/>
        </w:rPr>
        <w:lastRenderedPageBreak/>
        <w:t>14.20 Applications</w:t>
      </w:r>
      <w:bookmarkEnd w:id="317"/>
      <w:bookmarkEnd w:id="318"/>
      <w:bookmarkEnd w:id="319"/>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320" w:name="_Ref531603538"/>
      <w:bookmarkStart w:id="321" w:name="_Toc32201102"/>
      <w:r>
        <w:br w:type="page"/>
      </w:r>
      <w:bookmarkStart w:id="322" w:name="_Toc49661152"/>
      <w:bookmarkStart w:id="323" w:name="_Toc274049731"/>
      <w:bookmarkEnd w:id="320"/>
      <w:bookmarkEnd w:id="321"/>
      <w:r w:rsidRPr="00FE40FB">
        <w:rPr>
          <w:color w:val="auto"/>
        </w:rPr>
        <w:lastRenderedPageBreak/>
        <w:t xml:space="preserve">14.21 </w:t>
      </w:r>
      <w:r w:rsidRPr="00FE40FB">
        <w:rPr>
          <w:color w:val="auto"/>
          <w:sz w:val="28"/>
          <w:szCs w:val="28"/>
        </w:rPr>
        <w:t>Transport Model Example</w:t>
      </w:r>
      <w:bookmarkEnd w:id="322"/>
      <w:bookmarkEnd w:id="323"/>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9AD1DF"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EBA0FE"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C0CE4F"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F47783C" w14:textId="1CEFAB27" w:rsidR="006E70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r w:rsidR="00BE1EF5">
        <w:rPr>
          <w:rFonts w:ascii="Arial" w:hAnsi="Arial" w:cs="Arial"/>
          <w:sz w:val="22"/>
        </w:rPr>
        <w:t xml:space="preserve"> </w:t>
      </w:r>
      <w:r w:rsidR="004E65CB">
        <w:rPr>
          <w:rFonts w:ascii="Arial" w:hAnsi="Arial" w:cs="Arial"/>
          <w:sz w:val="22"/>
        </w:rPr>
        <w:t xml:space="preserve">as per 14.15.7, </w:t>
      </w:r>
      <w:r w:rsidR="006661FE" w:rsidRPr="004248A1">
        <w:rPr>
          <w:rFonts w:ascii="Arial" w:hAnsi="Arial" w:cs="Arial"/>
          <w:sz w:val="22"/>
        </w:rPr>
        <w:t>such that total system generation equals total system demand</w:t>
      </w:r>
      <w:r w:rsidR="00FD015B">
        <w:rPr>
          <w:rFonts w:ascii="Arial" w:hAnsi="Arial" w:cs="Arial"/>
          <w:sz w:val="22"/>
        </w:rPr>
        <w:t xml:space="preserve"> minus total imports from external systems</w:t>
      </w:r>
      <w:r w:rsidR="006661FE" w:rsidRPr="004248A1">
        <w:rPr>
          <w:rFonts w:ascii="Arial" w:hAnsi="Arial" w:cs="Arial"/>
          <w:sz w:val="22"/>
        </w:rPr>
        <w:t>.</w:t>
      </w:r>
    </w:p>
    <w:p w14:paraId="728CAAB7" w14:textId="77777777" w:rsidR="006E70FE" w:rsidRPr="006149D0" w:rsidRDefault="006E70FE" w:rsidP="006E70FE">
      <w:pPr>
        <w:pStyle w:val="BodyText"/>
        <w:rPr>
          <w:rFonts w:ascii="Arial" w:hAnsi="Arial" w:cs="Arial"/>
          <w:sz w:val="22"/>
          <w:u w:val="single"/>
        </w:rPr>
      </w:pPr>
      <w:r w:rsidRPr="006149D0">
        <w:rPr>
          <w:rFonts w:ascii="Arial" w:hAnsi="Arial" w:cs="Arial"/>
          <w:sz w:val="22"/>
          <w:u w:val="single"/>
        </w:rPr>
        <w:t>Scaling Factor Adjustment to 10% minimum</w:t>
      </w:r>
    </w:p>
    <w:p w14:paraId="197E3581" w14:textId="77777777" w:rsidR="006E70FE" w:rsidRDefault="006E70FE" w:rsidP="006E70FE">
      <w:pPr>
        <w:pStyle w:val="BodyText"/>
        <w:rPr>
          <w:rFonts w:ascii="Arial" w:hAnsi="Arial" w:cs="Arial"/>
          <w:sz w:val="22"/>
        </w:rPr>
      </w:pPr>
      <w:r>
        <w:rPr>
          <w:rFonts w:ascii="Arial" w:hAnsi="Arial" w:cs="Arial"/>
          <w:sz w:val="22"/>
        </w:rPr>
        <w:t>If the SQSS process gives a variable scaling factor less than 10%, then it will be adjusted along with the fixed factors as per the following example.</w:t>
      </w:r>
    </w:p>
    <w:p w14:paraId="19D755A1" w14:textId="77777777" w:rsidR="006E70FE" w:rsidRDefault="006E70FE" w:rsidP="006E70FE">
      <w:pPr>
        <w:pStyle w:val="BodyText"/>
        <w:rPr>
          <w:rFonts w:ascii="Arial" w:hAnsi="Arial" w:cs="Arial"/>
          <w:sz w:val="22"/>
        </w:rPr>
      </w:pPr>
      <w:r>
        <w:rPr>
          <w:rFonts w:ascii="Arial" w:hAnsi="Arial" w:cs="Arial"/>
          <w:sz w:val="22"/>
        </w:rPr>
        <w:t>Total Unscaled TEC = 107600</w:t>
      </w:r>
      <w:r>
        <w:rPr>
          <w:rFonts w:ascii="Arial" w:hAnsi="Arial" w:cs="Arial"/>
          <w:sz w:val="22"/>
        </w:rPr>
        <w:br/>
        <w:t>ACS Demand = 49870</w:t>
      </w:r>
    </w:p>
    <w:p w14:paraId="74FCCB11" w14:textId="77777777" w:rsidR="006E70FE" w:rsidRDefault="006E70FE" w:rsidP="006E70FE">
      <w:pPr>
        <w:pStyle w:val="BodyText"/>
        <w:rPr>
          <w:rFonts w:ascii="Arial" w:hAnsi="Arial" w:cs="Arial"/>
          <w:sz w:val="22"/>
        </w:rPr>
      </w:pPr>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p>
    <w:tbl>
      <w:tblPr>
        <w:tblStyle w:val="TableGrid"/>
        <w:tblW w:w="0" w:type="auto"/>
        <w:tblLook w:val="04A0" w:firstRow="1" w:lastRow="0" w:firstColumn="1" w:lastColumn="0" w:noHBand="0" w:noVBand="1"/>
      </w:tblPr>
      <w:tblGrid>
        <w:gridCol w:w="1709"/>
        <w:gridCol w:w="1083"/>
        <w:gridCol w:w="877"/>
        <w:gridCol w:w="1678"/>
        <w:gridCol w:w="1604"/>
        <w:gridCol w:w="997"/>
        <w:gridCol w:w="1107"/>
      </w:tblGrid>
      <w:tr w:rsidR="006E70FE" w:rsidRPr="004A1FA9" w14:paraId="1AA98A48" w14:textId="77777777" w:rsidTr="00F24169">
        <w:trPr>
          <w:trHeight w:val="191"/>
        </w:trPr>
        <w:tc>
          <w:tcPr>
            <w:tcW w:w="1709" w:type="dxa"/>
            <w:noWrap/>
            <w:hideMark/>
          </w:tcPr>
          <w:p w14:paraId="2107334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Generator Type</w:t>
            </w:r>
          </w:p>
        </w:tc>
        <w:tc>
          <w:tcPr>
            <w:tcW w:w="1083" w:type="dxa"/>
            <w:noWrap/>
            <w:hideMark/>
          </w:tcPr>
          <w:p w14:paraId="2C4603A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TEC</w:t>
            </w:r>
          </w:p>
        </w:tc>
        <w:tc>
          <w:tcPr>
            <w:tcW w:w="867" w:type="dxa"/>
          </w:tcPr>
          <w:p w14:paraId="1506081D" w14:textId="77777777" w:rsidR="006E70FE" w:rsidRPr="00873915" w:rsidRDefault="006E70FE" w:rsidP="00F24169">
            <w:pPr>
              <w:pStyle w:val="BodyText"/>
              <w:rPr>
                <w:rFonts w:ascii="Arial" w:hAnsi="Arial" w:cs="Arial"/>
                <w:sz w:val="18"/>
                <w:szCs w:val="16"/>
              </w:rPr>
            </w:pPr>
            <w:r>
              <w:rPr>
                <w:rFonts w:ascii="Arial" w:hAnsi="Arial" w:cs="Arial"/>
                <w:sz w:val="18"/>
                <w:szCs w:val="16"/>
              </w:rPr>
              <w:t>Type</w:t>
            </w:r>
          </w:p>
        </w:tc>
        <w:tc>
          <w:tcPr>
            <w:tcW w:w="1678" w:type="dxa"/>
            <w:noWrap/>
            <w:hideMark/>
          </w:tcPr>
          <w:p w14:paraId="23720519" w14:textId="77777777" w:rsidR="006E70FE" w:rsidRPr="006149D0" w:rsidRDefault="006E70FE" w:rsidP="00F24169">
            <w:pPr>
              <w:pStyle w:val="BodyText"/>
              <w:rPr>
                <w:rFonts w:ascii="Arial" w:hAnsi="Arial" w:cs="Arial"/>
                <w:sz w:val="18"/>
                <w:szCs w:val="16"/>
              </w:rPr>
            </w:pPr>
            <w:r>
              <w:rPr>
                <w:rFonts w:ascii="Arial" w:hAnsi="Arial" w:cs="Arial"/>
                <w:sz w:val="18"/>
                <w:szCs w:val="16"/>
              </w:rPr>
              <w:t>Year Round Background SQSS Scaling Factor</w:t>
            </w:r>
          </w:p>
        </w:tc>
        <w:tc>
          <w:tcPr>
            <w:tcW w:w="1604" w:type="dxa"/>
            <w:noWrap/>
            <w:hideMark/>
          </w:tcPr>
          <w:p w14:paraId="683A4B4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Scaled Generation (</w:t>
            </w:r>
            <w:r>
              <w:rPr>
                <w:rFonts w:ascii="Arial" w:hAnsi="Arial" w:cs="Arial"/>
                <w:sz w:val="18"/>
                <w:szCs w:val="16"/>
              </w:rPr>
              <w:t>SQSS</w:t>
            </w:r>
            <w:r w:rsidRPr="006149D0">
              <w:rPr>
                <w:rFonts w:ascii="Arial" w:hAnsi="Arial" w:cs="Arial"/>
                <w:sz w:val="18"/>
                <w:szCs w:val="16"/>
              </w:rPr>
              <w:t>)</w:t>
            </w:r>
          </w:p>
        </w:tc>
        <w:tc>
          <w:tcPr>
            <w:tcW w:w="1310" w:type="dxa"/>
          </w:tcPr>
          <w:p w14:paraId="1F66A94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Scaling Factor after </w:t>
            </w:r>
            <w:r>
              <w:rPr>
                <w:rFonts w:ascii="Arial" w:hAnsi="Arial" w:cs="Arial"/>
                <w:sz w:val="18"/>
                <w:szCs w:val="16"/>
              </w:rPr>
              <w:t xml:space="preserve">10% floor applied </w:t>
            </w:r>
          </w:p>
        </w:tc>
        <w:tc>
          <w:tcPr>
            <w:tcW w:w="1093" w:type="dxa"/>
          </w:tcPr>
          <w:p w14:paraId="4079C5E4" w14:textId="77777777" w:rsidR="006E70FE" w:rsidRPr="006149D0" w:rsidRDefault="006E70FE" w:rsidP="00F24169">
            <w:pPr>
              <w:pStyle w:val="BodyText"/>
              <w:rPr>
                <w:rFonts w:ascii="Arial" w:hAnsi="Arial" w:cs="Arial"/>
                <w:sz w:val="18"/>
                <w:szCs w:val="16"/>
              </w:rPr>
            </w:pPr>
            <w:r>
              <w:rPr>
                <w:rFonts w:ascii="Arial" w:hAnsi="Arial" w:cs="Arial"/>
                <w:sz w:val="18"/>
                <w:szCs w:val="16"/>
              </w:rPr>
              <w:t>Scaled Generation after floor applied for variable</w:t>
            </w:r>
          </w:p>
        </w:tc>
      </w:tr>
      <w:tr w:rsidR="006E70FE" w:rsidRPr="004A1FA9" w14:paraId="50E72589" w14:textId="77777777" w:rsidTr="00F24169">
        <w:trPr>
          <w:trHeight w:val="191"/>
        </w:trPr>
        <w:tc>
          <w:tcPr>
            <w:tcW w:w="1709" w:type="dxa"/>
            <w:noWrap/>
            <w:hideMark/>
          </w:tcPr>
          <w:p w14:paraId="752AA67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Biomass</w:t>
            </w:r>
          </w:p>
        </w:tc>
        <w:tc>
          <w:tcPr>
            <w:tcW w:w="1083" w:type="dxa"/>
            <w:noWrap/>
            <w:hideMark/>
          </w:tcPr>
          <w:p w14:paraId="00406FC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430C2132"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43624C1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2D0DD6D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06F6B5D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1AACF7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5074B0DC" w14:textId="77777777" w:rsidTr="00F24169">
        <w:trPr>
          <w:trHeight w:val="191"/>
        </w:trPr>
        <w:tc>
          <w:tcPr>
            <w:tcW w:w="1709" w:type="dxa"/>
            <w:noWrap/>
            <w:hideMark/>
          </w:tcPr>
          <w:p w14:paraId="4E97CFE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CCGT</w:t>
            </w:r>
          </w:p>
        </w:tc>
        <w:tc>
          <w:tcPr>
            <w:tcW w:w="1083" w:type="dxa"/>
            <w:noWrap/>
            <w:hideMark/>
          </w:tcPr>
          <w:p w14:paraId="311001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30000</w:t>
            </w:r>
          </w:p>
        </w:tc>
        <w:tc>
          <w:tcPr>
            <w:tcW w:w="867" w:type="dxa"/>
          </w:tcPr>
          <w:p w14:paraId="4E03314B"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6B86F15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32E5BAC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-1500</w:t>
            </w:r>
          </w:p>
        </w:tc>
        <w:tc>
          <w:tcPr>
            <w:tcW w:w="1310" w:type="dxa"/>
          </w:tcPr>
          <w:p w14:paraId="323B16D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1FE933C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w:t>
            </w:r>
          </w:p>
        </w:tc>
      </w:tr>
      <w:tr w:rsidR="006E70FE" w:rsidRPr="004A1FA9" w14:paraId="35418C4D" w14:textId="77777777" w:rsidTr="00F24169">
        <w:trPr>
          <w:trHeight w:val="191"/>
        </w:trPr>
        <w:tc>
          <w:tcPr>
            <w:tcW w:w="1709" w:type="dxa"/>
            <w:noWrap/>
            <w:hideMark/>
          </w:tcPr>
          <w:p w14:paraId="27B1D80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CHP</w:t>
            </w:r>
          </w:p>
        </w:tc>
        <w:tc>
          <w:tcPr>
            <w:tcW w:w="1083" w:type="dxa"/>
            <w:noWrap/>
            <w:hideMark/>
          </w:tcPr>
          <w:p w14:paraId="6CB8E11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0BA07F83"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74868C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FE890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37F1FD8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97F29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29A3E03E" w14:textId="77777777" w:rsidTr="00F24169">
        <w:trPr>
          <w:trHeight w:val="191"/>
        </w:trPr>
        <w:tc>
          <w:tcPr>
            <w:tcW w:w="1709" w:type="dxa"/>
            <w:noWrap/>
            <w:hideMark/>
          </w:tcPr>
          <w:p w14:paraId="2EB047D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lastRenderedPageBreak/>
              <w:t>Coal</w:t>
            </w:r>
          </w:p>
        </w:tc>
        <w:tc>
          <w:tcPr>
            <w:tcW w:w="1083" w:type="dxa"/>
            <w:noWrap/>
            <w:hideMark/>
          </w:tcPr>
          <w:p w14:paraId="3BC0726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867" w:type="dxa"/>
          </w:tcPr>
          <w:p w14:paraId="60F1797C"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ACE80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4F1F1BF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781BF8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79E941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5306A542" w14:textId="77777777" w:rsidTr="00F24169">
        <w:trPr>
          <w:trHeight w:val="191"/>
        </w:trPr>
        <w:tc>
          <w:tcPr>
            <w:tcW w:w="1709" w:type="dxa"/>
            <w:noWrap/>
            <w:hideMark/>
          </w:tcPr>
          <w:p w14:paraId="0EDE729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Hydro</w:t>
            </w:r>
          </w:p>
        </w:tc>
        <w:tc>
          <w:tcPr>
            <w:tcW w:w="1083" w:type="dxa"/>
            <w:noWrap/>
            <w:hideMark/>
          </w:tcPr>
          <w:p w14:paraId="06DF741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w:t>
            </w:r>
          </w:p>
        </w:tc>
        <w:tc>
          <w:tcPr>
            <w:tcW w:w="867" w:type="dxa"/>
          </w:tcPr>
          <w:p w14:paraId="45761ACE"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5EEF39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A78672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w:t>
            </w:r>
          </w:p>
        </w:tc>
        <w:tc>
          <w:tcPr>
            <w:tcW w:w="1310" w:type="dxa"/>
          </w:tcPr>
          <w:p w14:paraId="181ADA4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34A0B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w:t>
            </w:r>
          </w:p>
        </w:tc>
      </w:tr>
      <w:tr w:rsidR="006E70FE" w:rsidRPr="004A1FA9" w14:paraId="0006A461" w14:textId="77777777" w:rsidTr="00F24169">
        <w:trPr>
          <w:trHeight w:val="191"/>
        </w:trPr>
        <w:tc>
          <w:tcPr>
            <w:tcW w:w="1709" w:type="dxa"/>
            <w:noWrap/>
            <w:hideMark/>
          </w:tcPr>
          <w:p w14:paraId="40FEBCD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Interconnectors</w:t>
            </w:r>
          </w:p>
        </w:tc>
        <w:tc>
          <w:tcPr>
            <w:tcW w:w="1083" w:type="dxa"/>
            <w:noWrap/>
            <w:hideMark/>
          </w:tcPr>
          <w:p w14:paraId="079EE16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753A7586"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EBB83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604" w:type="dxa"/>
            <w:noWrap/>
            <w:hideMark/>
          </w:tcPr>
          <w:p w14:paraId="5AB4706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10000 </w:t>
            </w:r>
          </w:p>
        </w:tc>
        <w:tc>
          <w:tcPr>
            <w:tcW w:w="1310" w:type="dxa"/>
          </w:tcPr>
          <w:p w14:paraId="574907DE"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r w:rsidRPr="006149D0">
              <w:rPr>
                <w:rFonts w:ascii="Arial" w:hAnsi="Arial" w:cs="Arial"/>
                <w:sz w:val="18"/>
                <w:szCs w:val="16"/>
              </w:rPr>
              <w:t>%</w:t>
            </w:r>
          </w:p>
        </w:tc>
        <w:tc>
          <w:tcPr>
            <w:tcW w:w="1093" w:type="dxa"/>
          </w:tcPr>
          <w:p w14:paraId="27BFB16F"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p>
        </w:tc>
      </w:tr>
      <w:tr w:rsidR="006E70FE" w:rsidRPr="004A1FA9" w14:paraId="009CE51D" w14:textId="77777777" w:rsidTr="00F24169">
        <w:trPr>
          <w:trHeight w:val="191"/>
        </w:trPr>
        <w:tc>
          <w:tcPr>
            <w:tcW w:w="1709" w:type="dxa"/>
            <w:noWrap/>
            <w:hideMark/>
          </w:tcPr>
          <w:p w14:paraId="19DCC1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Nuclear</w:t>
            </w:r>
          </w:p>
        </w:tc>
        <w:tc>
          <w:tcPr>
            <w:tcW w:w="1083" w:type="dxa"/>
            <w:noWrap/>
            <w:hideMark/>
          </w:tcPr>
          <w:p w14:paraId="44F568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6000</w:t>
            </w:r>
          </w:p>
        </w:tc>
        <w:tc>
          <w:tcPr>
            <w:tcW w:w="867" w:type="dxa"/>
          </w:tcPr>
          <w:p w14:paraId="15B8338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69D3E3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85%</w:t>
            </w:r>
          </w:p>
        </w:tc>
        <w:tc>
          <w:tcPr>
            <w:tcW w:w="1604" w:type="dxa"/>
            <w:noWrap/>
            <w:hideMark/>
          </w:tcPr>
          <w:p w14:paraId="6968E0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5100</w:t>
            </w:r>
          </w:p>
        </w:tc>
        <w:tc>
          <w:tcPr>
            <w:tcW w:w="1310" w:type="dxa"/>
          </w:tcPr>
          <w:p w14:paraId="7776BFFD" w14:textId="77777777" w:rsidR="006E70FE" w:rsidRPr="006149D0" w:rsidRDefault="006E70FE" w:rsidP="00F24169">
            <w:pPr>
              <w:pStyle w:val="BodyText"/>
              <w:rPr>
                <w:rFonts w:ascii="Arial" w:hAnsi="Arial" w:cs="Arial"/>
                <w:sz w:val="18"/>
                <w:szCs w:val="16"/>
              </w:rPr>
            </w:pPr>
            <w:r>
              <w:rPr>
                <w:rFonts w:ascii="Arial" w:hAnsi="Arial" w:cs="Arial"/>
                <w:sz w:val="18"/>
                <w:szCs w:val="16"/>
              </w:rPr>
              <w:t>76.45</w:t>
            </w:r>
            <w:r w:rsidRPr="006149D0">
              <w:rPr>
                <w:rFonts w:ascii="Arial" w:hAnsi="Arial" w:cs="Arial"/>
                <w:sz w:val="18"/>
                <w:szCs w:val="16"/>
              </w:rPr>
              <w:t>%</w:t>
            </w:r>
          </w:p>
        </w:tc>
        <w:tc>
          <w:tcPr>
            <w:tcW w:w="1093" w:type="dxa"/>
          </w:tcPr>
          <w:p w14:paraId="21B0398F" w14:textId="77777777" w:rsidR="006E70FE" w:rsidRPr="006149D0" w:rsidRDefault="006E70FE" w:rsidP="00F24169">
            <w:pPr>
              <w:pStyle w:val="BodyText"/>
              <w:rPr>
                <w:rFonts w:ascii="Arial" w:hAnsi="Arial" w:cs="Arial"/>
                <w:sz w:val="18"/>
                <w:szCs w:val="16"/>
              </w:rPr>
            </w:pPr>
            <w:r>
              <w:rPr>
                <w:rFonts w:ascii="Arial" w:hAnsi="Arial" w:cs="Arial"/>
                <w:sz w:val="18"/>
                <w:szCs w:val="16"/>
              </w:rPr>
              <w:t>4587</w:t>
            </w:r>
          </w:p>
        </w:tc>
      </w:tr>
      <w:tr w:rsidR="006E70FE" w:rsidRPr="004A1FA9" w14:paraId="3695CD97" w14:textId="77777777" w:rsidTr="00F24169">
        <w:trPr>
          <w:trHeight w:val="191"/>
        </w:trPr>
        <w:tc>
          <w:tcPr>
            <w:tcW w:w="1709" w:type="dxa"/>
            <w:noWrap/>
            <w:hideMark/>
          </w:tcPr>
          <w:p w14:paraId="1E0E4BE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OCGT</w:t>
            </w:r>
          </w:p>
        </w:tc>
        <w:tc>
          <w:tcPr>
            <w:tcW w:w="1083" w:type="dxa"/>
            <w:noWrap/>
            <w:hideMark/>
          </w:tcPr>
          <w:p w14:paraId="258374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3F0706F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0BA3592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604" w:type="dxa"/>
            <w:noWrap/>
            <w:hideMark/>
          </w:tcPr>
          <w:p w14:paraId="14A03BD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62242E3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093" w:type="dxa"/>
          </w:tcPr>
          <w:p w14:paraId="210E245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4420D50" w14:textId="77777777" w:rsidTr="00F24169">
        <w:trPr>
          <w:trHeight w:val="191"/>
        </w:trPr>
        <w:tc>
          <w:tcPr>
            <w:tcW w:w="1709" w:type="dxa"/>
            <w:noWrap/>
            <w:hideMark/>
          </w:tcPr>
          <w:p w14:paraId="2BFCF07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Pump Storage</w:t>
            </w:r>
          </w:p>
        </w:tc>
        <w:tc>
          <w:tcPr>
            <w:tcW w:w="1083" w:type="dxa"/>
            <w:noWrap/>
            <w:hideMark/>
          </w:tcPr>
          <w:p w14:paraId="21A22AE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6554845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665955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w:t>
            </w:r>
          </w:p>
        </w:tc>
        <w:tc>
          <w:tcPr>
            <w:tcW w:w="1604" w:type="dxa"/>
            <w:noWrap/>
            <w:hideMark/>
          </w:tcPr>
          <w:p w14:paraId="321FB42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5000</w:t>
            </w:r>
          </w:p>
        </w:tc>
        <w:tc>
          <w:tcPr>
            <w:tcW w:w="1310" w:type="dxa"/>
          </w:tcPr>
          <w:p w14:paraId="054F0BD2"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r w:rsidRPr="006149D0">
              <w:rPr>
                <w:rFonts w:ascii="Arial" w:hAnsi="Arial" w:cs="Arial"/>
                <w:sz w:val="18"/>
                <w:szCs w:val="16"/>
              </w:rPr>
              <w:t>%</w:t>
            </w:r>
          </w:p>
        </w:tc>
        <w:tc>
          <w:tcPr>
            <w:tcW w:w="1093" w:type="dxa"/>
          </w:tcPr>
          <w:p w14:paraId="44852DFD"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p>
        </w:tc>
      </w:tr>
      <w:tr w:rsidR="006E70FE" w:rsidRPr="004A1FA9" w14:paraId="47DFEEF9" w14:textId="77777777" w:rsidTr="00F24169">
        <w:trPr>
          <w:trHeight w:val="191"/>
        </w:trPr>
        <w:tc>
          <w:tcPr>
            <w:tcW w:w="1709" w:type="dxa"/>
            <w:noWrap/>
            <w:hideMark/>
          </w:tcPr>
          <w:p w14:paraId="35059E1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Tidal</w:t>
            </w:r>
          </w:p>
        </w:tc>
        <w:tc>
          <w:tcPr>
            <w:tcW w:w="1083" w:type="dxa"/>
            <w:noWrap/>
            <w:hideMark/>
          </w:tcPr>
          <w:p w14:paraId="338DAA2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5CC54194"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1671B97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23E3BC0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2B1372D"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139EA3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690B3D1" w14:textId="77777777" w:rsidTr="00F24169">
        <w:trPr>
          <w:trHeight w:val="191"/>
        </w:trPr>
        <w:tc>
          <w:tcPr>
            <w:tcW w:w="1709" w:type="dxa"/>
            <w:noWrap/>
            <w:hideMark/>
          </w:tcPr>
          <w:p w14:paraId="74DF94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Wave</w:t>
            </w:r>
          </w:p>
        </w:tc>
        <w:tc>
          <w:tcPr>
            <w:tcW w:w="1083" w:type="dxa"/>
            <w:noWrap/>
            <w:hideMark/>
          </w:tcPr>
          <w:p w14:paraId="40468A1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6D2CEC3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6F6F2C4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1703B8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04BF67B5"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3DFA4E0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103447CD" w14:textId="77777777" w:rsidTr="00F24169">
        <w:trPr>
          <w:trHeight w:val="191"/>
        </w:trPr>
        <w:tc>
          <w:tcPr>
            <w:tcW w:w="1709" w:type="dxa"/>
            <w:noWrap/>
            <w:hideMark/>
          </w:tcPr>
          <w:p w14:paraId="384F3F2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Offshore</w:t>
            </w:r>
          </w:p>
        </w:tc>
        <w:tc>
          <w:tcPr>
            <w:tcW w:w="1083" w:type="dxa"/>
            <w:noWrap/>
            <w:hideMark/>
          </w:tcPr>
          <w:p w14:paraId="5335A5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25000</w:t>
            </w:r>
          </w:p>
        </w:tc>
        <w:tc>
          <w:tcPr>
            <w:tcW w:w="867" w:type="dxa"/>
          </w:tcPr>
          <w:p w14:paraId="4C1C5CB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71E0AE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56946C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17500</w:t>
            </w:r>
          </w:p>
        </w:tc>
        <w:tc>
          <w:tcPr>
            <w:tcW w:w="1310" w:type="dxa"/>
          </w:tcPr>
          <w:p w14:paraId="17170406"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690216DF" w14:textId="77777777" w:rsidR="006E70FE" w:rsidRPr="006149D0" w:rsidRDefault="006E70FE" w:rsidP="00F24169">
            <w:pPr>
              <w:pStyle w:val="BodyText"/>
              <w:rPr>
                <w:rFonts w:ascii="Arial" w:hAnsi="Arial" w:cs="Arial"/>
                <w:sz w:val="18"/>
                <w:szCs w:val="16"/>
              </w:rPr>
            </w:pPr>
            <w:r>
              <w:rPr>
                <w:rFonts w:ascii="Arial" w:hAnsi="Arial" w:cs="Arial"/>
                <w:sz w:val="18"/>
                <w:szCs w:val="16"/>
              </w:rPr>
              <w:t>15740</w:t>
            </w:r>
          </w:p>
        </w:tc>
      </w:tr>
      <w:tr w:rsidR="006E70FE" w:rsidRPr="004A1FA9" w14:paraId="230DFE2F" w14:textId="77777777" w:rsidTr="00F24169">
        <w:trPr>
          <w:trHeight w:val="50"/>
        </w:trPr>
        <w:tc>
          <w:tcPr>
            <w:tcW w:w="1709" w:type="dxa"/>
            <w:noWrap/>
            <w:hideMark/>
          </w:tcPr>
          <w:p w14:paraId="40B32E5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Onshore</w:t>
            </w:r>
          </w:p>
        </w:tc>
        <w:tc>
          <w:tcPr>
            <w:tcW w:w="1083" w:type="dxa"/>
            <w:noWrap/>
            <w:hideMark/>
          </w:tcPr>
          <w:p w14:paraId="350548D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20000</w:t>
            </w:r>
          </w:p>
        </w:tc>
        <w:tc>
          <w:tcPr>
            <w:tcW w:w="867" w:type="dxa"/>
          </w:tcPr>
          <w:p w14:paraId="26C7873E"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4F9C1F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335F30A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14000</w:t>
            </w:r>
          </w:p>
        </w:tc>
        <w:tc>
          <w:tcPr>
            <w:tcW w:w="1310" w:type="dxa"/>
          </w:tcPr>
          <w:p w14:paraId="65DA39BA"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7FE58436" w14:textId="77777777" w:rsidR="006E70FE" w:rsidRPr="006149D0" w:rsidRDefault="006E70FE" w:rsidP="00F24169">
            <w:pPr>
              <w:pStyle w:val="BodyText"/>
              <w:rPr>
                <w:rFonts w:ascii="Arial" w:hAnsi="Arial" w:cs="Arial"/>
                <w:sz w:val="18"/>
                <w:szCs w:val="16"/>
              </w:rPr>
            </w:pPr>
            <w:r>
              <w:rPr>
                <w:rFonts w:ascii="Arial" w:hAnsi="Arial" w:cs="Arial"/>
                <w:sz w:val="18"/>
                <w:szCs w:val="16"/>
              </w:rPr>
              <w:t>12592</w:t>
            </w:r>
          </w:p>
        </w:tc>
      </w:tr>
    </w:tbl>
    <w:p w14:paraId="6ADD2092" w14:textId="77777777" w:rsidR="006E70FE" w:rsidRDefault="006E70FE" w:rsidP="006E70FE">
      <w:pPr>
        <w:pStyle w:val="BodyText"/>
        <w:rPr>
          <w:rFonts w:ascii="Arial" w:hAnsi="Arial" w:cs="Arial"/>
          <w:sz w:val="22"/>
        </w:rPr>
      </w:pPr>
    </w:p>
    <w:p w14:paraId="3209EF42" w14:textId="3185C5FE" w:rsidR="006661FE" w:rsidRDefault="006E70FE" w:rsidP="006E70FE">
      <w:pPr>
        <w:pStyle w:val="BodyText"/>
        <w:rPr>
          <w:rFonts w:ascii="Arial" w:hAnsi="Arial" w:cs="Arial"/>
          <w:sz w:val="22"/>
        </w:rPr>
      </w:pPr>
      <w:r>
        <w:rPr>
          <w:rFonts w:ascii="Arial" w:hAnsi="Arial" w:cs="Arial"/>
          <w:sz w:val="22"/>
        </w:rPr>
        <w:t>Total scaled generation for fixed plant types in SQSS = 51600</w:t>
      </w:r>
      <w:r>
        <w:rPr>
          <w:rFonts w:ascii="Arial" w:hAnsi="Arial" w:cs="Arial"/>
          <w:sz w:val="22"/>
        </w:rPr>
        <w:br/>
        <w:t>Reduction required/SQSS fixed generation = 5190/51600 = 10.06%</w:t>
      </w:r>
      <w:r w:rsidR="006661FE" w:rsidRPr="004248A1">
        <w:rPr>
          <w:rFonts w:ascii="Arial" w:hAnsi="Arial" w:cs="Arial"/>
          <w:sz w:val="22"/>
        </w:rPr>
        <w:t xml:space="preserve">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lastRenderedPageBreak/>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lastRenderedPageBreak/>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lastRenderedPageBreak/>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348F766"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5380B46E"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324" w:name="_Toc32201103"/>
      <w:r>
        <w:br w:type="page"/>
      </w:r>
      <w:bookmarkStart w:id="325" w:name="_Toc49661153"/>
      <w:bookmarkStart w:id="326"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693"/>
        <w:gridCol w:w="1693"/>
        <w:gridCol w:w="1693"/>
        <w:gridCol w:w="1677"/>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5"/>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1690"/>
        <w:gridCol w:w="1690"/>
        <w:gridCol w:w="1690"/>
        <w:gridCol w:w="1655"/>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1697"/>
        <w:gridCol w:w="1685"/>
        <w:gridCol w:w="1679"/>
        <w:gridCol w:w="1662"/>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324"/>
      <w:bookmarkEnd w:id="325"/>
      <w:bookmarkEnd w:id="326"/>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A06CAA" id="Straight Connector 87" o:spid="_x0000_s1026" style="position:absolute;flip:y;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t>
      </w:r>
      <w:r w:rsidRPr="004248A1">
        <w:rPr>
          <w:rFonts w:ascii="Arial" w:hAnsi="Arial" w:cs="Arial"/>
          <w:noProof/>
          <w:szCs w:val="22"/>
        </w:rPr>
        <w:lastRenderedPageBreak/>
        <w:t>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327" w:name="_Toc32201104"/>
      <w:bookmarkStart w:id="328" w:name="_Toc49661154"/>
      <w:bookmarkStart w:id="329"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327"/>
      <w:bookmarkEnd w:id="328"/>
      <w:bookmarkEnd w:id="329"/>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lastRenderedPageBreak/>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330" w:name="_Ref491664379"/>
      <w:bookmarkStart w:id="331" w:name="_Toc32201105"/>
      <w:r w:rsidRPr="416E5148">
        <w:rPr>
          <w:rFonts w:ascii="Arial" w:hAnsi="Arial" w:cs="Arial"/>
          <w:sz w:val="22"/>
          <w:szCs w:val="22"/>
        </w:rPr>
        <w:br w:type="page"/>
      </w:r>
      <w:bookmarkStart w:id="332" w:name="_Toc49661155"/>
      <w:bookmarkStart w:id="333" w:name="_Toc274049734"/>
      <w:r w:rsidR="006661FE" w:rsidRPr="416E5148">
        <w:rPr>
          <w:rFonts w:ascii="Arial" w:hAnsi="Arial" w:cs="Arial"/>
          <w:b/>
          <w:bCs/>
          <w:sz w:val="28"/>
          <w:szCs w:val="28"/>
        </w:rPr>
        <w:lastRenderedPageBreak/>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330"/>
      <w:bookmarkEnd w:id="331"/>
      <w:bookmarkEnd w:id="332"/>
      <w:bookmarkEnd w:id="333"/>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334" w:name="_Hlt479666837"/>
      <w:bookmarkStart w:id="335" w:name="_Hlt506623598"/>
      <w:bookmarkEnd w:id="334"/>
      <w:bookmarkEnd w:id="335"/>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336" w:name="_Toc946728"/>
    </w:p>
    <w:p w14:paraId="2D914181" w14:textId="376F6C98" w:rsidR="006661FE" w:rsidRPr="004248A1" w:rsidRDefault="006661FE" w:rsidP="006661FE">
      <w:pPr>
        <w:pStyle w:val="Heading2"/>
        <w:rPr>
          <w:rFonts w:ascii="Arial" w:hAnsi="Arial" w:cs="Arial"/>
        </w:rPr>
      </w:pPr>
      <w:bookmarkStart w:id="337" w:name="_Toc32201106"/>
      <w:bookmarkStart w:id="338" w:name="_Toc49661156"/>
      <w:bookmarkStart w:id="339"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336"/>
      <w:bookmarkEnd w:id="337"/>
      <w:bookmarkEnd w:id="338"/>
      <w:bookmarkEnd w:id="339"/>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w:t>
      </w:r>
      <w:r w:rsidRPr="004248A1">
        <w:rPr>
          <w:rFonts w:ascii="Arial" w:hAnsi="Arial" w:cs="Arial"/>
          <w:sz w:val="22"/>
        </w:rPr>
        <w:lastRenderedPageBreak/>
        <w:t>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340" w:name="_Toc946729"/>
      <w:bookmarkStart w:id="341" w:name="_Toc32201107"/>
      <w:bookmarkStart w:id="342" w:name="_Toc49661157"/>
      <w:bookmarkStart w:id="343" w:name="_Toc274049736"/>
      <w:r>
        <w:t>Initial Reconciliation (Part 1</w:t>
      </w:r>
      <w:r w:rsidR="003A0CB9">
        <w:t>a</w:t>
      </w:r>
      <w:r w:rsidR="71DDFA40">
        <w:t xml:space="preserve"> – HH Demand</w:t>
      </w:r>
      <w:r>
        <w:t>)</w:t>
      </w:r>
      <w:bookmarkEnd w:id="340"/>
      <w:bookmarkEnd w:id="341"/>
      <w:bookmarkEnd w:id="342"/>
      <w:bookmarkEnd w:id="343"/>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344" w:name="_Toc946730"/>
      <w:bookmarkStart w:id="345" w:name="_Toc32201108"/>
      <w:bookmarkStart w:id="346" w:name="_Toc49661158"/>
      <w:bookmarkStart w:id="347"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344"/>
      <w:bookmarkEnd w:id="345"/>
      <w:bookmarkEnd w:id="346"/>
      <w:bookmarkEnd w:id="347"/>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348" w:name="_Toc946732"/>
      <w:bookmarkStart w:id="349" w:name="_Toc32201109"/>
      <w:bookmarkStart w:id="350"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lastRenderedPageBreak/>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824"/>
        <w:gridCol w:w="3033"/>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348"/>
    <w:bookmarkEnd w:id="349"/>
    <w:bookmarkEnd w:id="350"/>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 xml:space="preserve">Monthly reconciliation amounts are calculated in a similar way as for the Initial Reconciliation, being (i)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351" w:name="_Ref531684937"/>
      <w:bookmarkStart w:id="352" w:name="_Toc32201110"/>
      <w:r w:rsidRPr="008E4447">
        <w:rPr>
          <w:rFonts w:ascii="Arial" w:hAnsi="Arial" w:cs="Arial"/>
          <w:sz w:val="22"/>
          <w:szCs w:val="22"/>
        </w:rPr>
        <w:br w:type="page"/>
      </w:r>
      <w:bookmarkStart w:id="353" w:name="_Toc274049739"/>
      <w:bookmarkStart w:id="354"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353"/>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EA8ACE"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A812F4"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0B41ED"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355" w:name="_Hlt501343668"/>
      <w:bookmarkStart w:id="356" w:name="_Hlt488742812"/>
      <w:bookmarkStart w:id="357" w:name="_Toc32201111"/>
      <w:bookmarkStart w:id="358" w:name="_Toc49661161"/>
      <w:bookmarkStart w:id="359" w:name="_Toc274049740"/>
      <w:bookmarkEnd w:id="351"/>
      <w:bookmarkEnd w:id="352"/>
      <w:bookmarkEnd w:id="354"/>
      <w:bookmarkEnd w:id="355"/>
      <w:bookmarkEnd w:id="356"/>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357"/>
      <w:bookmarkEnd w:id="358"/>
      <w:bookmarkEnd w:id="359"/>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360" w:name="_Toc32201112"/>
      <w:bookmarkStart w:id="361" w:name="_Toc49661162"/>
      <w:bookmarkStart w:id="362" w:name="_Toc274049741"/>
      <w:r>
        <w:t>Demand Charges</w:t>
      </w:r>
      <w:bookmarkEnd w:id="360"/>
      <w:bookmarkEnd w:id="361"/>
      <w:bookmarkEnd w:id="362"/>
    </w:p>
    <w:p w14:paraId="6FFEEB6C" w14:textId="77777777" w:rsidR="00E010AE" w:rsidRDefault="00000000" w:rsidP="006661FE">
      <w:pPr>
        <w:pStyle w:val="1"/>
        <w:jc w:val="both"/>
      </w:pPr>
      <w:bookmarkStart w:id="363" w:name="_Toc32201113"/>
      <w:bookmarkStart w:id="364" w:name="_Toc49661163"/>
      <w:r>
        <w:rPr>
          <w:noProof/>
          <w:sz w:val="20"/>
        </w:rPr>
        <w:pict w14:anchorId="095B0C15">
          <v:shape id="_x0000_s2438" type="#_x0000_t75" style="position:absolute;left:0;text-align:left;margin-left:-18pt;margin-top:17.7pt;width:570.95pt;height:585pt;z-index:251658266">
            <v:imagedata r:id="rId97" o:title=""/>
            <w10:wrap type="topAndBottom"/>
          </v:shape>
        </w:pi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365" w:name="OLE_LINK9"/>
      <w:bookmarkStart w:id="366" w:name="OLE_LINK12"/>
      <w:bookmarkEnd w:id="363"/>
      <w:bookmarkEnd w:id="364"/>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365"/>
      <w:bookmarkEnd w:id="366"/>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367"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367"/>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368"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368"/>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369"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369"/>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370"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370"/>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371" w:name="_Toc70749747"/>
      <w:bookmarkStart w:id="372"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371"/>
      <w:bookmarkEnd w:id="372"/>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373"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373"/>
    </w:p>
    <w:p w14:paraId="70CE6CDB" w14:textId="77777777" w:rsidR="006661FE" w:rsidRDefault="006661FE">
      <w:pPr>
        <w:pStyle w:val="1"/>
        <w:jc w:val="both"/>
      </w:pPr>
    </w:p>
    <w:p w14:paraId="3A32FE67" w14:textId="77777777" w:rsidR="006661FE" w:rsidRPr="007B2988" w:rsidRDefault="006661FE" w:rsidP="006661FE">
      <w:pPr>
        <w:pStyle w:val="Heading2"/>
      </w:pPr>
      <w:bookmarkStart w:id="374" w:name="_Toc274049748"/>
      <w:r w:rsidRPr="007B2988">
        <w:t>Stability of tariffs</w:t>
      </w:r>
      <w:bookmarkEnd w:id="374"/>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375" w:name="_Toc274049749"/>
      <w:r w:rsidRPr="007B2988">
        <w:t>Predictability of tariffs</w:t>
      </w:r>
      <w:bookmarkEnd w:id="375"/>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lastRenderedPageBreak/>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45F6740A" w14:textId="0F4E85E9" w:rsidR="00222CB5" w:rsidRPr="006351F1" w:rsidRDefault="00222CB5" w:rsidP="00222CB5">
      <w:pPr>
        <w:pStyle w:val="1"/>
        <w:jc w:val="both"/>
        <w:rPr>
          <w:rFonts w:ascii="Arial" w:hAnsi="Arial" w:cs="Arial"/>
        </w:rPr>
      </w:pPr>
      <w:r w:rsidRPr="006351F1">
        <w:rPr>
          <w:rFonts w:ascii="Arial" w:hAnsi="Arial" w:cs="Arial"/>
        </w:rPr>
        <w:t xml:space="preserve">The calculation, as undertaken by </w:t>
      </w:r>
      <w:r w:rsidRPr="006351F1">
        <w:rPr>
          <w:rFonts w:ascii="Arial" w:hAnsi="Arial" w:cs="Arial"/>
          <w:b/>
          <w:bCs/>
        </w:rPr>
        <w:t>The Company</w:t>
      </w:r>
      <w:r w:rsidRPr="006351F1">
        <w:rPr>
          <w:rFonts w:ascii="Arial" w:hAnsi="Arial" w:cs="Arial"/>
        </w:rPr>
        <w:t xml:space="preserve">, of the </w:t>
      </w:r>
      <w:r w:rsidRPr="006351F1">
        <w:rPr>
          <w:rFonts w:ascii="Arial" w:hAnsi="Arial" w:cs="Arial"/>
          <w:b/>
          <w:bCs/>
        </w:rPr>
        <w:t xml:space="preserve">Charges for Physical Assets required for Connection </w:t>
      </w:r>
      <w:r w:rsidRPr="006351F1">
        <w:rPr>
          <w:rFonts w:ascii="Arial" w:hAnsi="Arial" w:cs="Arial"/>
        </w:rPr>
        <w:t xml:space="preserve">when setting TNUoS Charges for a Charging Year </w:t>
      </w:r>
    </w:p>
    <w:p w14:paraId="1ACE7130"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7CD8F1D6" w14:textId="77777777" w:rsidR="00222CB5"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at the same time as </w:t>
      </w:r>
      <w:r w:rsidRPr="006351F1">
        <w:rPr>
          <w:rFonts w:ascii="Arial" w:hAnsi="Arial" w:cs="Arial"/>
          <w:b/>
          <w:bCs/>
        </w:rPr>
        <w:t>The Company</w:t>
      </w:r>
      <w:r w:rsidRPr="006351F1">
        <w:rPr>
          <w:rFonts w:ascii="Arial" w:hAnsi="Arial" w:cs="Arial"/>
        </w:rPr>
        <w:t xml:space="preserve"> publishes the draft and final TNUoS Charges for a Charging Year, </w:t>
      </w:r>
      <w:r w:rsidRPr="006351F1">
        <w:rPr>
          <w:rFonts w:ascii="Arial" w:hAnsi="Arial" w:cs="Arial"/>
          <w:b/>
          <w:bCs/>
        </w:rPr>
        <w:t>The Company</w:t>
      </w:r>
      <w:r w:rsidRPr="006351F1">
        <w:rPr>
          <w:rFonts w:ascii="Arial" w:hAnsi="Arial" w:cs="Arial"/>
        </w:rPr>
        <w:t xml:space="preserve"> shall publish the details and components applied in the above calculation, the figures attributed to these and the output of the calculations as provided for in the proforma calculation schedule attached at Schedule 1 to this CUSC Section 14. The output shall be published in the form as set out in Schedule 1 to this CUSC Section 14.</w:t>
      </w:r>
    </w:p>
    <w:p w14:paraId="29C28FD0" w14:textId="77777777" w:rsidR="00222CB5" w:rsidRPr="006351F1" w:rsidRDefault="00222CB5" w:rsidP="00222CB5">
      <w:pPr>
        <w:pStyle w:val="1"/>
        <w:jc w:val="both"/>
        <w:rPr>
          <w:rFonts w:ascii="Arial" w:hAnsi="Arial" w:cs="Arial"/>
        </w:rPr>
      </w:pPr>
    </w:p>
    <w:p w14:paraId="2813D5C9" w14:textId="166DF5C5" w:rsidR="00222CB5" w:rsidRPr="006351F1" w:rsidRDefault="00222CB5" w:rsidP="00222CB5">
      <w:pPr>
        <w:pStyle w:val="1"/>
        <w:jc w:val="both"/>
        <w:rPr>
          <w:rFonts w:ascii="Arial" w:hAnsi="Arial" w:cs="Arial"/>
        </w:rPr>
      </w:pPr>
      <w:r w:rsidRPr="006351F1">
        <w:rPr>
          <w:rFonts w:ascii="Arial" w:hAnsi="Arial" w:cs="Arial"/>
        </w:rPr>
        <w:t xml:space="preserve">Guidance on the Calculation of the </w:t>
      </w:r>
      <w:r w:rsidRPr="006351F1">
        <w:rPr>
          <w:rFonts w:ascii="Arial" w:hAnsi="Arial" w:cs="Arial"/>
          <w:b/>
          <w:bCs/>
        </w:rPr>
        <w:t>Charges for Physical Assets required for Connection</w:t>
      </w:r>
      <w:r w:rsidRPr="006351F1">
        <w:rPr>
          <w:rFonts w:ascii="Arial" w:hAnsi="Arial" w:cs="Arial"/>
        </w:rPr>
        <w:t xml:space="preserve"> when setting TNUoS Charges for a Charging Year </w:t>
      </w:r>
    </w:p>
    <w:p w14:paraId="1BFD54D7" w14:textId="77777777" w:rsidR="00222CB5" w:rsidRPr="006351F1" w:rsidRDefault="00222CB5" w:rsidP="00222CB5">
      <w:pPr>
        <w:pStyle w:val="1"/>
        <w:jc w:val="both"/>
        <w:rPr>
          <w:rFonts w:ascii="Arial" w:hAnsi="Arial" w:cs="Arial"/>
        </w:rPr>
      </w:pPr>
      <w:r w:rsidRPr="006351F1">
        <w:rPr>
          <w:rFonts w:ascii="Arial" w:hAnsi="Arial" w:cs="Arial"/>
        </w:rPr>
        <w:lastRenderedPageBreak/>
        <w:t xml:space="preserve"> </w:t>
      </w:r>
    </w:p>
    <w:p w14:paraId="5212ED6F" w14:textId="6E834B5C" w:rsidR="006661FE"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in each Charging Year, and in any event no later than the date </w:t>
      </w:r>
      <w:r w:rsidRPr="006351F1">
        <w:rPr>
          <w:rFonts w:ascii="Arial" w:hAnsi="Arial" w:cs="Arial"/>
          <w:b/>
          <w:bCs/>
        </w:rPr>
        <w:t>The Company</w:t>
      </w:r>
      <w:r w:rsidRPr="006351F1">
        <w:rPr>
          <w:rFonts w:ascii="Arial" w:hAnsi="Arial" w:cs="Arial"/>
        </w:rPr>
        <w:t xml:space="preserve"> publishes the draft TNUoS Charges for the following Charging Year, </w:t>
      </w:r>
      <w:r w:rsidRPr="006351F1">
        <w:rPr>
          <w:rFonts w:ascii="Arial" w:hAnsi="Arial" w:cs="Arial"/>
          <w:b/>
          <w:bCs/>
        </w:rPr>
        <w:t>The  Company</w:t>
      </w:r>
      <w:r w:rsidRPr="006351F1">
        <w:rPr>
          <w:rFonts w:ascii="Arial" w:hAnsi="Arial" w:cs="Arial"/>
        </w:rPr>
        <w:t xml:space="preserve"> shall publish guidance on how it will undertake the calculation to set TNUoS tariffs in compliance with the </w:t>
      </w:r>
      <w:r w:rsidRPr="006351F1">
        <w:rPr>
          <w:rFonts w:ascii="Arial" w:hAnsi="Arial" w:cs="Arial"/>
          <w:b/>
          <w:bCs/>
        </w:rPr>
        <w:t>Limiting Regulation</w:t>
      </w:r>
      <w:r w:rsidRPr="006351F1">
        <w:rPr>
          <w:rFonts w:ascii="Arial" w:hAnsi="Arial" w:cs="Arial"/>
        </w:rPr>
        <w:t xml:space="preserve"> for that following Charging Year and when assessing compliance following the conclusion of that Charging Year</w:t>
      </w:r>
      <w:r w:rsidR="006D6620">
        <w:rPr>
          <w:rFonts w:ascii="Arial" w:hAnsi="Arial" w:cs="Arial"/>
        </w:rPr>
        <w:t>.</w:t>
      </w:r>
    </w:p>
    <w:p w14:paraId="3B2B8E0C" w14:textId="77777777" w:rsidR="00750515" w:rsidRPr="009A4AC7" w:rsidRDefault="006661FE" w:rsidP="00750515">
      <w:pPr>
        <w:pStyle w:val="Heading1"/>
        <w:jc w:val="center"/>
        <w:rPr>
          <w:color w:val="auto"/>
        </w:rPr>
      </w:pPr>
      <w:r>
        <w:br w:type="page"/>
      </w:r>
      <w:bookmarkStart w:id="376" w:name="_Toc3598575"/>
      <w:bookmarkStart w:id="377" w:name="_Toc35675434"/>
      <w:bookmarkStart w:id="378"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376"/>
    <w:bookmarkEnd w:id="377"/>
    <w:bookmarkEnd w:id="378"/>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379" w:name="_Hlt474031874"/>
      <w:bookmarkEnd w:id="379"/>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380"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p w14:paraId="36359A93" w14:textId="194B6114" w:rsidR="007F14BA" w:rsidRDefault="0049181B" w:rsidP="00AD0F03">
      <w:pPr>
        <w:numPr>
          <w:ilvl w:val="0"/>
          <w:numId w:val="61"/>
        </w:numPr>
        <w:tabs>
          <w:tab w:val="clear" w:pos="1440"/>
          <w:tab w:val="num" w:pos="8647"/>
        </w:tabs>
        <w:ind w:left="2347"/>
        <w:rPr>
          <w:rFonts w:ascii="Arial" w:hAnsi="Arial"/>
          <w:sz w:val="22"/>
          <w:szCs w:val="22"/>
        </w:rPr>
      </w:pPr>
      <w:r>
        <w:rPr>
          <w:rFonts w:ascii="Arial" w:hAnsi="Arial"/>
          <w:sz w:val="22"/>
          <w:szCs w:val="22"/>
        </w:rPr>
        <w:t>All</w:t>
      </w:r>
      <w:r w:rsidR="00651A74">
        <w:rPr>
          <w:rFonts w:ascii="Arial" w:hAnsi="Arial"/>
          <w:sz w:val="22"/>
          <w:szCs w:val="22"/>
        </w:rPr>
        <w:t xml:space="preserve"> costs</w:t>
      </w:r>
      <w:r w:rsidR="00603909">
        <w:rPr>
          <w:rFonts w:ascii="Arial" w:hAnsi="Arial"/>
          <w:sz w:val="22"/>
          <w:szCs w:val="22"/>
        </w:rPr>
        <w:t xml:space="preserve"> under Relevant Contracts awarded through the Onshore Tender Process.</w:t>
      </w:r>
    </w:p>
    <w:bookmarkEnd w:id="380"/>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000000"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r w:rsidRPr="03871E98">
        <w:rPr>
          <w:rFonts w:ascii="Arial (W1)" w:hAnsi="Arial (W1)"/>
          <w:sz w:val="22"/>
          <w:szCs w:val="22"/>
          <w:lang w:eastAsia="en-US"/>
        </w:rPr>
        <w:t>fBSUoSRTN</w:t>
      </w:r>
      <w:r w:rsidR="00E63783" w:rsidRPr="03871E98">
        <w:rPr>
          <w:vertAlign w:val="subscript"/>
        </w:rPr>
        <w:t>t</w:t>
      </w:r>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out as term RTN</w:t>
      </w:r>
      <w:r w:rsidR="004160D1" w:rsidRPr="03871E98">
        <w:rPr>
          <w:vertAlign w:val="subscript"/>
        </w:rPr>
        <w:t>t</w:t>
      </w:r>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40B87FBF"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w:t>
      </w:r>
      <w:r w:rsidR="002B2B74">
        <w:rPr>
          <w:rFonts w:ascii="Arial (W1)" w:hAnsi="Arial (W1)"/>
          <w:sz w:val="22"/>
          <w:lang w:eastAsia="en-US"/>
        </w:rPr>
        <w:t>three</w:t>
      </w:r>
      <w:r w:rsidRPr="00BA6E47">
        <w:rPr>
          <w:rFonts w:ascii="Arial (W1)" w:hAnsi="Arial (W1)"/>
          <w:sz w:val="22"/>
          <w:lang w:eastAsia="en-US"/>
        </w:rPr>
        <w:t xml:space="preserv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000000"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TQMmj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000000"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381"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381"/>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lastRenderedPageBreak/>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 xml:space="preserve">.5, any revenue collected or paid out by The Company as part of Final Reconciliation (RF) BSUoS Charges during a Fixed Price Period t will be considered as part of the revenue associated </w:t>
      </w:r>
      <w:r w:rsidRPr="325E90A3">
        <w:rPr>
          <w:rFonts w:ascii="Arial" w:hAnsi="Arial"/>
          <w:sz w:val="22"/>
          <w:szCs w:val="22"/>
        </w:rPr>
        <w:lastRenderedPageBreak/>
        <w:t>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lastRenderedPageBreak/>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5EE8B58C" w:rsidR="00430AFD" w:rsidRDefault="00430AFD">
      <w:pPr>
        <w:rPr>
          <w:rFonts w:ascii="Arial Bold" w:hAnsi="Arial Bold"/>
          <w:b/>
          <w:strike/>
          <w:color w:val="000080"/>
          <w:sz w:val="30"/>
          <w:lang w:eastAsia="en-US"/>
        </w:rPr>
      </w:pPr>
      <w:bookmarkStart w:id="382" w:name="BSUoSend"/>
      <w:bookmarkEnd w:id="382"/>
      <w:r>
        <w:rPr>
          <w:strike/>
        </w:rPr>
        <w:br w:type="page"/>
      </w:r>
    </w:p>
    <w:p w14:paraId="586BF0F5" w14:textId="3A757185" w:rsidR="00080C1B" w:rsidRPr="006351F1" w:rsidRDefault="00080C1B" w:rsidP="006351F1">
      <w:pPr>
        <w:spacing w:after="100" w:afterAutospacing="1"/>
        <w:jc w:val="center"/>
        <w:rPr>
          <w:rFonts w:ascii="Arial" w:hAnsi="Arial"/>
          <w:szCs w:val="28"/>
        </w:rPr>
      </w:pPr>
      <w:r w:rsidRPr="006351F1">
        <w:rPr>
          <w:rFonts w:ascii="Arial" w:hAnsi="Arial" w:cs="Arial"/>
          <w:b/>
          <w:bCs/>
          <w:sz w:val="28"/>
          <w:szCs w:val="28"/>
        </w:rPr>
        <w:lastRenderedPageBreak/>
        <w:t>CUSC Section 14 Schedule 1</w:t>
      </w:r>
    </w:p>
    <w:p w14:paraId="4007CC02"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Calculation of charges that fall within the Connection Exclusion</w:t>
      </w:r>
    </w:p>
    <w:p w14:paraId="062A3CE0"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EU Regulation 838/2010</w:t>
      </w:r>
    </w:p>
    <w:p w14:paraId="1D6E102E" w14:textId="2842904F" w:rsidR="00080C1B" w:rsidRDefault="00080C1B" w:rsidP="00080C1B">
      <w:pPr>
        <w:rPr>
          <w:rFonts w:ascii="Arial" w:hAnsi="Arial" w:cs="Arial"/>
          <w:b/>
          <w:bCs/>
          <w:kern w:val="28"/>
          <w:sz w:val="28"/>
          <w:szCs w:val="32"/>
          <w:u w:val="single"/>
        </w:rPr>
      </w:pPr>
    </w:p>
    <w:p w14:paraId="6162A964" w14:textId="77777777" w:rsidR="006227D4" w:rsidRDefault="006227D4" w:rsidP="004C41F4">
      <w:pPr>
        <w:rPr>
          <w:rFonts w:ascii="Arial" w:hAnsi="Arial" w:cs="Arial"/>
          <w:sz w:val="22"/>
          <w:lang w:eastAsia="en-US"/>
        </w:rPr>
      </w:pPr>
    </w:p>
    <w:p w14:paraId="72F78FB0" w14:textId="5793EFC8" w:rsidR="004C41F4" w:rsidRPr="006351F1" w:rsidRDefault="004C41F4" w:rsidP="004C41F4">
      <w:pPr>
        <w:rPr>
          <w:rFonts w:ascii="Arial" w:hAnsi="Arial" w:cs="Arial"/>
          <w:sz w:val="22"/>
          <w:lang w:eastAsia="en-US"/>
        </w:rPr>
      </w:pPr>
      <w:r w:rsidRPr="006351F1">
        <w:rPr>
          <w:rFonts w:ascii="Arial" w:hAnsi="Arial" w:cs="Arial"/>
          <w:sz w:val="22"/>
          <w:lang w:eastAsia="en-US"/>
        </w:rPr>
        <w:t>Schedule 1</w:t>
      </w:r>
    </w:p>
    <w:p w14:paraId="1E505098" w14:textId="77777777" w:rsidR="004C41F4" w:rsidRPr="006351F1" w:rsidRDefault="004C41F4" w:rsidP="004C41F4">
      <w:pPr>
        <w:rPr>
          <w:rFonts w:ascii="Arial" w:hAnsi="Arial" w:cs="Arial"/>
          <w:sz w:val="22"/>
          <w:lang w:eastAsia="en-US"/>
        </w:rPr>
      </w:pPr>
      <w:r w:rsidRPr="006351F1">
        <w:rPr>
          <w:rFonts w:ascii="Arial" w:hAnsi="Arial" w:cs="Arial"/>
          <w:sz w:val="22"/>
          <w:lang w:eastAsia="en-US"/>
        </w:rPr>
        <w:t>The proforma of the form and content to be published for the purposes of the calculation in accordance with Paragraph 14.29.</w:t>
      </w:r>
    </w:p>
    <w:p w14:paraId="0A30A23A" w14:textId="77777777" w:rsidR="004C41F4" w:rsidRDefault="004C41F4" w:rsidP="004C41F4">
      <w:pPr>
        <w:rPr>
          <w:rFonts w:ascii="Arial" w:hAnsi="Arial" w:cs="Arial"/>
          <w:b/>
          <w:bCs/>
          <w:kern w:val="28"/>
          <w:sz w:val="28"/>
          <w:szCs w:val="32"/>
          <w:u w:val="single"/>
        </w:rPr>
      </w:pPr>
    </w:p>
    <w:tbl>
      <w:tblPr>
        <w:tblStyle w:val="TableGrid"/>
        <w:tblW w:w="0" w:type="auto"/>
        <w:tblLook w:val="04A0" w:firstRow="1" w:lastRow="0" w:firstColumn="1" w:lastColumn="0" w:noHBand="0" w:noVBand="1"/>
      </w:tblPr>
      <w:tblGrid>
        <w:gridCol w:w="1279"/>
        <w:gridCol w:w="2060"/>
        <w:gridCol w:w="1704"/>
        <w:gridCol w:w="2068"/>
        <w:gridCol w:w="927"/>
        <w:gridCol w:w="1017"/>
      </w:tblGrid>
      <w:tr w:rsidR="004C41F4" w14:paraId="16F295DD" w14:textId="77777777" w:rsidTr="005A4CA1">
        <w:trPr>
          <w:trHeight w:val="1830"/>
        </w:trPr>
        <w:tc>
          <w:tcPr>
            <w:tcW w:w="2265" w:type="dxa"/>
          </w:tcPr>
          <w:p w14:paraId="06CC37BB" w14:textId="77777777" w:rsidR="004C41F4" w:rsidRPr="00656D88" w:rsidRDefault="004C41F4" w:rsidP="005A4CA1">
            <w:pPr>
              <w:rPr>
                <w:rFonts w:ascii="Arial" w:hAnsi="Arial" w:cs="Arial"/>
                <w:b/>
                <w:bCs/>
                <w:kern w:val="28"/>
                <w:sz w:val="28"/>
                <w:szCs w:val="32"/>
                <w:u w:val="single"/>
              </w:rPr>
            </w:pPr>
            <w:r w:rsidRPr="00656D88">
              <w:rPr>
                <w:rFonts w:ascii="Arial" w:hAnsi="Arial" w:cs="Arial"/>
                <w:b/>
                <w:bCs/>
                <w:kern w:val="28"/>
                <w:sz w:val="28"/>
                <w:szCs w:val="32"/>
                <w:u w:val="single"/>
              </w:rPr>
              <w:t>Project Name</w:t>
            </w:r>
          </w:p>
        </w:tc>
        <w:tc>
          <w:tcPr>
            <w:tcW w:w="2388" w:type="dxa"/>
          </w:tcPr>
          <w:p w14:paraId="6382BE4C"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Transmission Asset name</w:t>
            </w:r>
          </w:p>
        </w:tc>
        <w:tc>
          <w:tcPr>
            <w:tcW w:w="2513" w:type="dxa"/>
          </w:tcPr>
          <w:p w14:paraId="29CB60BF"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PARC/Non PARC</w:t>
            </w:r>
          </w:p>
        </w:tc>
        <w:tc>
          <w:tcPr>
            <w:tcW w:w="2468" w:type="dxa"/>
          </w:tcPr>
          <w:p w14:paraId="7A4B51E1"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Annual Local Charge for company Transmission Asset</w:t>
            </w:r>
          </w:p>
        </w:tc>
        <w:tc>
          <w:tcPr>
            <w:tcW w:w="2241" w:type="dxa"/>
          </w:tcPr>
          <w:p w14:paraId="3691246B"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TEC</w:t>
            </w:r>
          </w:p>
        </w:tc>
        <w:tc>
          <w:tcPr>
            <w:tcW w:w="2071" w:type="dxa"/>
          </w:tcPr>
          <w:p w14:paraId="792EE420"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Tariff</w:t>
            </w:r>
          </w:p>
        </w:tc>
      </w:tr>
      <w:tr w:rsidR="004C41F4" w14:paraId="7D700E11" w14:textId="77777777" w:rsidTr="005A4CA1">
        <w:trPr>
          <w:trHeight w:val="343"/>
        </w:trPr>
        <w:tc>
          <w:tcPr>
            <w:tcW w:w="2265" w:type="dxa"/>
          </w:tcPr>
          <w:p w14:paraId="736C0B09" w14:textId="77777777" w:rsidR="004C41F4" w:rsidRDefault="004C41F4" w:rsidP="005A4CA1">
            <w:pPr>
              <w:rPr>
                <w:rFonts w:ascii="Arial" w:hAnsi="Arial" w:cs="Arial"/>
                <w:b/>
                <w:bCs/>
                <w:kern w:val="28"/>
                <w:sz w:val="28"/>
                <w:szCs w:val="32"/>
                <w:u w:val="single"/>
              </w:rPr>
            </w:pPr>
          </w:p>
        </w:tc>
        <w:tc>
          <w:tcPr>
            <w:tcW w:w="2388" w:type="dxa"/>
          </w:tcPr>
          <w:p w14:paraId="12F04A9D" w14:textId="77777777" w:rsidR="004C41F4" w:rsidRDefault="004C41F4" w:rsidP="005A4CA1">
            <w:pPr>
              <w:rPr>
                <w:rFonts w:ascii="Arial" w:hAnsi="Arial" w:cs="Arial"/>
                <w:b/>
                <w:bCs/>
                <w:kern w:val="28"/>
                <w:sz w:val="28"/>
                <w:szCs w:val="32"/>
                <w:u w:val="single"/>
              </w:rPr>
            </w:pPr>
          </w:p>
        </w:tc>
        <w:tc>
          <w:tcPr>
            <w:tcW w:w="2513" w:type="dxa"/>
          </w:tcPr>
          <w:p w14:paraId="276B23B5" w14:textId="77777777" w:rsidR="004C41F4" w:rsidRDefault="004C41F4" w:rsidP="005A4CA1">
            <w:pPr>
              <w:rPr>
                <w:rFonts w:ascii="Arial" w:hAnsi="Arial" w:cs="Arial"/>
                <w:b/>
                <w:bCs/>
                <w:kern w:val="28"/>
                <w:sz w:val="28"/>
                <w:szCs w:val="32"/>
                <w:u w:val="single"/>
              </w:rPr>
            </w:pPr>
          </w:p>
        </w:tc>
        <w:tc>
          <w:tcPr>
            <w:tcW w:w="2468" w:type="dxa"/>
          </w:tcPr>
          <w:p w14:paraId="544592D8" w14:textId="77777777" w:rsidR="004C41F4" w:rsidRDefault="004C41F4" w:rsidP="005A4CA1">
            <w:pPr>
              <w:rPr>
                <w:rFonts w:ascii="Arial" w:hAnsi="Arial" w:cs="Arial"/>
                <w:b/>
                <w:bCs/>
                <w:kern w:val="28"/>
                <w:sz w:val="28"/>
                <w:szCs w:val="32"/>
                <w:u w:val="single"/>
              </w:rPr>
            </w:pPr>
          </w:p>
        </w:tc>
        <w:tc>
          <w:tcPr>
            <w:tcW w:w="2241" w:type="dxa"/>
          </w:tcPr>
          <w:p w14:paraId="0C1F5C3D" w14:textId="77777777" w:rsidR="004C41F4" w:rsidRDefault="004C41F4" w:rsidP="005A4CA1">
            <w:pPr>
              <w:rPr>
                <w:rFonts w:ascii="Arial" w:hAnsi="Arial" w:cs="Arial"/>
                <w:b/>
                <w:bCs/>
                <w:kern w:val="28"/>
                <w:sz w:val="28"/>
                <w:szCs w:val="32"/>
                <w:u w:val="single"/>
              </w:rPr>
            </w:pPr>
          </w:p>
        </w:tc>
        <w:tc>
          <w:tcPr>
            <w:tcW w:w="2071" w:type="dxa"/>
          </w:tcPr>
          <w:p w14:paraId="2A2235A0" w14:textId="77777777" w:rsidR="004C41F4" w:rsidRDefault="004C41F4" w:rsidP="005A4CA1">
            <w:pPr>
              <w:rPr>
                <w:rFonts w:ascii="Arial" w:hAnsi="Arial" w:cs="Arial"/>
                <w:b/>
                <w:bCs/>
                <w:kern w:val="28"/>
                <w:sz w:val="28"/>
                <w:szCs w:val="32"/>
                <w:u w:val="single"/>
              </w:rPr>
            </w:pPr>
          </w:p>
        </w:tc>
      </w:tr>
    </w:tbl>
    <w:p w14:paraId="09F72E47" w14:textId="77777777" w:rsidR="004C41F4" w:rsidRDefault="004C41F4" w:rsidP="00080C1B">
      <w:pPr>
        <w:rPr>
          <w:rFonts w:ascii="Arial" w:hAnsi="Arial" w:cs="Arial"/>
          <w:b/>
          <w:bCs/>
          <w:kern w:val="28"/>
          <w:sz w:val="28"/>
          <w:szCs w:val="32"/>
          <w:u w:val="single"/>
        </w:rPr>
      </w:pPr>
    </w:p>
    <w:p w14:paraId="52442B4B" w14:textId="77777777" w:rsidR="004C41F4" w:rsidRDefault="004C41F4" w:rsidP="00080C1B">
      <w:pPr>
        <w:rPr>
          <w:rFonts w:ascii="Arial" w:hAnsi="Arial" w:cs="Arial"/>
          <w:b/>
          <w:bCs/>
          <w:kern w:val="28"/>
          <w:sz w:val="28"/>
          <w:szCs w:val="32"/>
          <w:u w:val="single"/>
        </w:rPr>
      </w:pPr>
    </w:p>
    <w:p w14:paraId="2AADC7D8" w14:textId="77777777" w:rsidR="009B51C4" w:rsidRDefault="009B51C4" w:rsidP="00080C1B">
      <w:pPr>
        <w:rPr>
          <w:rFonts w:ascii="Arial" w:hAnsi="Arial" w:cs="Arial"/>
          <w:b/>
          <w:bCs/>
          <w:kern w:val="28"/>
          <w:sz w:val="28"/>
          <w:szCs w:val="32"/>
          <w:u w:val="single"/>
        </w:rPr>
      </w:pPr>
    </w:p>
    <w:p w14:paraId="0E75E137" w14:textId="77777777" w:rsidR="009B51C4" w:rsidRDefault="009B51C4" w:rsidP="00080C1B">
      <w:pPr>
        <w:rPr>
          <w:rFonts w:ascii="Arial" w:hAnsi="Arial" w:cs="Arial"/>
          <w:b/>
          <w:bCs/>
          <w:kern w:val="28"/>
          <w:sz w:val="28"/>
          <w:szCs w:val="32"/>
          <w:u w:val="single"/>
        </w:rPr>
      </w:pPr>
    </w:p>
    <w:p w14:paraId="2089AE94" w14:textId="77777777" w:rsidR="006A4386" w:rsidRPr="00FC681D" w:rsidRDefault="006A4386" w:rsidP="006351F1">
      <w:pPr>
        <w:pStyle w:val="Heading1"/>
        <w:jc w:val="center"/>
        <w:rPr>
          <w:strike/>
        </w:rPr>
      </w:pPr>
    </w:p>
    <w:sectPr w:rsidR="006A4386" w:rsidRPr="00FC681D" w:rsidSect="002E5004">
      <w:headerReference w:type="even" r:id="rId99"/>
      <w:headerReference w:type="default" r:id="rId100"/>
      <w:footerReference w:type="even" r:id="rId101"/>
      <w:footerReference w:type="default" r:id="rId102"/>
      <w:headerReference w:type="first" r:id="rId103"/>
      <w:footnotePr>
        <w:numRestart w:val="eachPage"/>
      </w:footnotePr>
      <w:pgSz w:w="11906" w:h="16838" w:code="9"/>
      <w:pgMar w:top="1140" w:right="1140" w:bottom="11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6399DA" w14:textId="77777777" w:rsidR="00D47A4F" w:rsidRDefault="00D47A4F" w:rsidP="001046D7">
      <w:pPr>
        <w:pStyle w:val="LogoCaption"/>
      </w:pPr>
      <w:r>
        <w:separator/>
      </w:r>
    </w:p>
  </w:endnote>
  <w:endnote w:type="continuationSeparator" w:id="0">
    <w:p w14:paraId="5947566B" w14:textId="77777777" w:rsidR="00D47A4F" w:rsidRDefault="00D47A4F" w:rsidP="001046D7">
      <w:pPr>
        <w:pStyle w:val="LogoCaption"/>
      </w:pPr>
      <w:r>
        <w:continuationSeparator/>
      </w:r>
    </w:p>
  </w:endnote>
  <w:endnote w:type="continuationNotice" w:id="1">
    <w:p w14:paraId="2C900DD5" w14:textId="77777777" w:rsidR="00D47A4F" w:rsidRDefault="00D47A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5816BDE1" w:rsidR="00CD5631" w:rsidRDefault="00CD5631">
    <w:pPr>
      <w:pStyle w:val="Footer"/>
    </w:pPr>
    <w:r>
      <w:fldChar w:fldCharType="begin"/>
    </w:r>
    <w:r>
      <w:instrText xml:space="preserve"> DOCPROPERTY "DocID" \* MERGEFORMAT </w:instrText>
    </w:r>
    <w:r>
      <w:fldChar w:fldCharType="separate"/>
    </w:r>
    <w:r w:rsidR="005642D4">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011E880A"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007E7918" w:rsidRPr="325E90A3">
      <w:rPr>
        <w:rFonts w:ascii="Arial" w:hAnsi="Arial" w:cs="Arial"/>
        <w:sz w:val="18"/>
        <w:szCs w:val="18"/>
      </w:rPr>
      <w:t>V1.4</w:t>
    </w:r>
    <w:r w:rsidR="006D2410">
      <w:rPr>
        <w:rFonts w:ascii="Arial" w:hAnsi="Arial" w:cs="Arial"/>
        <w:sz w:val="18"/>
        <w:szCs w:val="18"/>
      </w:rPr>
      <w:t>6</w:t>
    </w:r>
    <w:r w:rsidR="007E7918">
      <w:rPr>
        <w:rFonts w:ascii="Arial" w:hAnsi="Arial" w:cs="Arial"/>
        <w:sz w:val="18"/>
        <w:szCs w:val="18"/>
      </w:rPr>
      <w:t xml:space="preserve"> 0</w:t>
    </w:r>
    <w:r w:rsidR="006D2410">
      <w:rPr>
        <w:rFonts w:ascii="Arial" w:hAnsi="Arial" w:cs="Arial"/>
        <w:sz w:val="18"/>
        <w:szCs w:val="18"/>
      </w:rPr>
      <w:t>8</w:t>
    </w:r>
    <w:r w:rsidR="007E7918">
      <w:rPr>
        <w:rFonts w:ascii="Arial" w:hAnsi="Arial" w:cs="Arial"/>
        <w:sz w:val="18"/>
        <w:szCs w:val="18"/>
      </w:rPr>
      <w:t xml:space="preserve"> April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306665" w14:textId="77777777" w:rsidR="00D47A4F" w:rsidRDefault="00D47A4F" w:rsidP="001046D7">
      <w:pPr>
        <w:pStyle w:val="LogoCaption"/>
      </w:pPr>
      <w:r>
        <w:separator/>
      </w:r>
    </w:p>
  </w:footnote>
  <w:footnote w:type="continuationSeparator" w:id="0">
    <w:p w14:paraId="1E23A590" w14:textId="77777777" w:rsidR="00D47A4F" w:rsidRDefault="00D47A4F" w:rsidP="001046D7">
      <w:pPr>
        <w:pStyle w:val="LogoCaption"/>
      </w:pPr>
      <w:r>
        <w:continuationSeparator/>
      </w:r>
    </w:p>
  </w:footnote>
  <w:footnote w:type="continuationNotice" w:id="1">
    <w:p w14:paraId="26A264C4" w14:textId="77777777" w:rsidR="00D47A4F" w:rsidRDefault="00D47A4F"/>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61" w:name="OLE_LINK4"/>
      <w:bookmarkStart w:id="262" w:name="OLE_LINK5"/>
      <w:r w:rsidRPr="00222B22">
        <w:rPr>
          <w:rFonts w:cs="Arial"/>
          <w:sz w:val="18"/>
          <w:szCs w:val="18"/>
        </w:rPr>
        <w:t xml:space="preserve">LDTEC Indicative Block Offer </w:t>
      </w:r>
      <w:bookmarkEnd w:id="261"/>
      <w:bookmarkEnd w:id="262"/>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065"/>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383"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384" w:name="bmkLogoCaptionEven" w:colFirst="0" w:colLast="0"/>
          <w:bookmarkEnd w:id="383"/>
        </w:p>
      </w:tc>
    </w:tr>
    <w:bookmarkEnd w:id="384"/>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97281EE"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6D2410">
      <w:rPr>
        <w:rFonts w:ascii="Arial" w:hAnsi="Arial" w:cs="Arial"/>
        <w:sz w:val="18"/>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065"/>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385"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386" w:name="bmkLogoCaption" w:colFirst="0" w:colLast="0"/>
          <w:bookmarkEnd w:id="385"/>
        </w:p>
      </w:tc>
    </w:tr>
    <w:bookmarkEnd w:id="386"/>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261D41"/>
    <w:multiLevelType w:val="hybridMultilevel"/>
    <w:tmpl w:val="05D61B20"/>
    <w:lvl w:ilvl="0" w:tplc="41B8A240">
      <w:start w:val="3"/>
      <w:numFmt w:val="decimal"/>
      <w:lvlText w:val="14.1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1BB6D2B"/>
    <w:multiLevelType w:val="multilevel"/>
    <w:tmpl w:val="A4BC7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2"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3"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4"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5"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6"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7"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4"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5"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3"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5"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9"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60"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1"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2"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3"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4" w15:restartNumberingAfterBreak="0">
    <w:nsid w:val="3A9A647A"/>
    <w:multiLevelType w:val="hybridMultilevel"/>
    <w:tmpl w:val="C39CF3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5"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6"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7"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8"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70"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71"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6"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7"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8"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80"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81"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2"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3"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8"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9"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0"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91"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2"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4"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9"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3"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4"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5"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6"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7"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8"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9"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11"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2"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5"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7"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8" w15:restartNumberingAfterBreak="0">
    <w:nsid w:val="70204A43"/>
    <w:multiLevelType w:val="hybridMultilevel"/>
    <w:tmpl w:val="7208FA26"/>
    <w:lvl w:ilvl="0" w:tplc="08090001">
      <w:start w:val="1"/>
      <w:numFmt w:val="bullet"/>
      <w:lvlText w:val=""/>
      <w:lvlJc w:val="left"/>
      <w:pPr>
        <w:ind w:left="1636" w:hanging="360"/>
      </w:pPr>
      <w:rPr>
        <w:rFonts w:ascii="Symbol" w:hAnsi="Symbol" w:hint="default"/>
      </w:rPr>
    </w:lvl>
    <w:lvl w:ilvl="1" w:tplc="08090003">
      <w:start w:val="1"/>
      <w:numFmt w:val="bullet"/>
      <w:lvlText w:val="o"/>
      <w:lvlJc w:val="left"/>
      <w:pPr>
        <w:ind w:left="2356" w:hanging="360"/>
      </w:pPr>
      <w:rPr>
        <w:rFonts w:ascii="Courier New" w:hAnsi="Courier New" w:cs="Courier New" w:hint="default"/>
      </w:rPr>
    </w:lvl>
    <w:lvl w:ilvl="2" w:tplc="08090005">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9"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21"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2"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3"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4"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5"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6"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9"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30"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31"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32"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7"/>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5"/>
  </w:num>
  <w:num w:numId="13" w16cid:durableId="2071802399">
    <w:abstractNumId w:val="103"/>
  </w:num>
  <w:num w:numId="14" w16cid:durableId="1717123476">
    <w:abstractNumId w:val="62"/>
  </w:num>
  <w:num w:numId="15" w16cid:durableId="1804423921">
    <w:abstractNumId w:val="94"/>
  </w:num>
  <w:num w:numId="16" w16cid:durableId="222109407">
    <w:abstractNumId w:val="78"/>
  </w:num>
  <w:num w:numId="17" w16cid:durableId="2094357796">
    <w:abstractNumId w:val="10"/>
  </w:num>
  <w:num w:numId="18" w16cid:durableId="1743720666">
    <w:abstractNumId w:val="49"/>
  </w:num>
  <w:num w:numId="19" w16cid:durableId="689529049">
    <w:abstractNumId w:val="83"/>
  </w:num>
  <w:num w:numId="20" w16cid:durableId="1479567228">
    <w:abstractNumId w:val="30"/>
  </w:num>
  <w:num w:numId="21" w16cid:durableId="974681360">
    <w:abstractNumId w:val="40"/>
  </w:num>
  <w:num w:numId="22" w16cid:durableId="2011564590">
    <w:abstractNumId w:val="124"/>
  </w:num>
  <w:num w:numId="23" w16cid:durableId="705788641">
    <w:abstractNumId w:val="114"/>
  </w:num>
  <w:num w:numId="24" w16cid:durableId="738089661">
    <w:abstractNumId w:val="50"/>
  </w:num>
  <w:num w:numId="25" w16cid:durableId="818885184">
    <w:abstractNumId w:val="98"/>
  </w:num>
  <w:num w:numId="26" w16cid:durableId="1342705191">
    <w:abstractNumId w:val="128"/>
  </w:num>
  <w:num w:numId="27" w16cid:durableId="1212688390">
    <w:abstractNumId w:val="88"/>
  </w:num>
  <w:num w:numId="28" w16cid:durableId="2025209318">
    <w:abstractNumId w:val="106"/>
  </w:num>
  <w:num w:numId="29" w16cid:durableId="1116098369">
    <w:abstractNumId w:val="130"/>
  </w:num>
  <w:num w:numId="30" w16cid:durableId="1668022375">
    <w:abstractNumId w:val="47"/>
  </w:num>
  <w:num w:numId="31" w16cid:durableId="1095394850">
    <w:abstractNumId w:val="51"/>
  </w:num>
  <w:num w:numId="32" w16cid:durableId="236868696">
    <w:abstractNumId w:val="126"/>
  </w:num>
  <w:num w:numId="33" w16cid:durableId="1199660472">
    <w:abstractNumId w:val="61"/>
  </w:num>
  <w:num w:numId="34" w16cid:durableId="1562131476">
    <w:abstractNumId w:val="127"/>
  </w:num>
  <w:num w:numId="35" w16cid:durableId="1593783032">
    <w:abstractNumId w:val="42"/>
  </w:num>
  <w:num w:numId="36" w16cid:durableId="1932467391">
    <w:abstractNumId w:val="85"/>
  </w:num>
  <w:num w:numId="37" w16cid:durableId="1825585835">
    <w:abstractNumId w:val="60"/>
  </w:num>
  <w:num w:numId="38" w16cid:durableId="652221816">
    <w:abstractNumId w:val="96"/>
  </w:num>
  <w:num w:numId="39" w16cid:durableId="74860716">
    <w:abstractNumId w:val="105"/>
  </w:num>
  <w:num w:numId="40" w16cid:durableId="394087964">
    <w:abstractNumId w:val="18"/>
  </w:num>
  <w:num w:numId="41" w16cid:durableId="334454382">
    <w:abstractNumId w:val="93"/>
  </w:num>
  <w:num w:numId="42" w16cid:durableId="911429566">
    <w:abstractNumId w:val="55"/>
  </w:num>
  <w:num w:numId="43" w16cid:durableId="1679190630">
    <w:abstractNumId w:val="45"/>
  </w:num>
  <w:num w:numId="44" w16cid:durableId="304820561">
    <w:abstractNumId w:val="82"/>
  </w:num>
  <w:num w:numId="45" w16cid:durableId="141771232">
    <w:abstractNumId w:val="113"/>
  </w:num>
  <w:num w:numId="46" w16cid:durableId="1360278576">
    <w:abstractNumId w:val="15"/>
  </w:num>
  <w:num w:numId="47" w16cid:durableId="834801188">
    <w:abstractNumId w:val="12"/>
  </w:num>
  <w:num w:numId="48" w16cid:durableId="297492059">
    <w:abstractNumId w:val="39"/>
  </w:num>
  <w:num w:numId="49" w16cid:durableId="56363234">
    <w:abstractNumId w:val="97"/>
  </w:num>
  <w:num w:numId="50" w16cid:durableId="1827938530">
    <w:abstractNumId w:val="46"/>
  </w:num>
  <w:num w:numId="51" w16cid:durableId="835192705">
    <w:abstractNumId w:val="91"/>
  </w:num>
  <w:num w:numId="52" w16cid:durableId="1261723885">
    <w:abstractNumId w:val="66"/>
  </w:num>
  <w:num w:numId="53" w16cid:durableId="1162237884">
    <w:abstractNumId w:val="132"/>
  </w:num>
  <w:num w:numId="54" w16cid:durableId="833766499">
    <w:abstractNumId w:val="86"/>
  </w:num>
  <w:num w:numId="55" w16cid:durableId="942301378">
    <w:abstractNumId w:val="80"/>
  </w:num>
  <w:num w:numId="56" w16cid:durableId="1117991261">
    <w:abstractNumId w:val="28"/>
  </w:num>
  <w:num w:numId="57" w16cid:durableId="990256311">
    <w:abstractNumId w:val="120"/>
  </w:num>
  <w:num w:numId="58" w16cid:durableId="1148740566">
    <w:abstractNumId w:val="65"/>
  </w:num>
  <w:num w:numId="59" w16cid:durableId="2141023162">
    <w:abstractNumId w:val="111"/>
  </w:num>
  <w:num w:numId="60" w16cid:durableId="408163391">
    <w:abstractNumId w:val="59"/>
  </w:num>
  <w:num w:numId="61" w16cid:durableId="2093744801">
    <w:abstractNumId w:val="75"/>
  </w:num>
  <w:num w:numId="62" w16cid:durableId="87652595">
    <w:abstractNumId w:val="17"/>
  </w:num>
  <w:num w:numId="63" w16cid:durableId="335770721">
    <w:abstractNumId w:val="63"/>
  </w:num>
  <w:num w:numId="64" w16cid:durableId="123042263">
    <w:abstractNumId w:val="22"/>
  </w:num>
  <w:num w:numId="65" w16cid:durableId="470826849">
    <w:abstractNumId w:val="19"/>
  </w:num>
  <w:num w:numId="66" w16cid:durableId="810556757">
    <w:abstractNumId w:val="27"/>
  </w:num>
  <w:num w:numId="67" w16cid:durableId="1696953868">
    <w:abstractNumId w:val="115"/>
  </w:num>
  <w:num w:numId="68" w16cid:durableId="1570655644">
    <w:abstractNumId w:val="81"/>
  </w:num>
  <w:num w:numId="69" w16cid:durableId="1375809632">
    <w:abstractNumId w:val="53"/>
  </w:num>
  <w:num w:numId="70" w16cid:durableId="2114855525">
    <w:abstractNumId w:val="112"/>
  </w:num>
  <w:num w:numId="71" w16cid:durableId="1608273475">
    <w:abstractNumId w:val="99"/>
  </w:num>
  <w:num w:numId="72" w16cid:durableId="1821463858">
    <w:abstractNumId w:val="25"/>
  </w:num>
  <w:num w:numId="73" w16cid:durableId="1132359222">
    <w:abstractNumId w:val="29"/>
  </w:num>
  <w:num w:numId="74" w16cid:durableId="462238152">
    <w:abstractNumId w:val="72"/>
  </w:num>
  <w:num w:numId="75" w16cid:durableId="56518462">
    <w:abstractNumId w:val="100"/>
  </w:num>
  <w:num w:numId="76" w16cid:durableId="1661079739">
    <w:abstractNumId w:val="73"/>
  </w:num>
  <w:num w:numId="77" w16cid:durableId="1650279771">
    <w:abstractNumId w:val="37"/>
  </w:num>
  <w:num w:numId="78" w16cid:durableId="1618681429">
    <w:abstractNumId w:val="48"/>
  </w:num>
  <w:num w:numId="79" w16cid:durableId="4329660">
    <w:abstractNumId w:val="101"/>
  </w:num>
  <w:num w:numId="80" w16cid:durableId="329065058">
    <w:abstractNumId w:val="123"/>
  </w:num>
  <w:num w:numId="81" w16cid:durableId="371882680">
    <w:abstractNumId w:val="79"/>
  </w:num>
  <w:num w:numId="82" w16cid:durableId="10839006">
    <w:abstractNumId w:val="69"/>
  </w:num>
  <w:num w:numId="83" w16cid:durableId="1920824130">
    <w:abstractNumId w:val="54"/>
  </w:num>
  <w:num w:numId="84" w16cid:durableId="623313609">
    <w:abstractNumId w:val="119"/>
  </w:num>
  <w:num w:numId="85" w16cid:durableId="788816744">
    <w:abstractNumId w:val="95"/>
  </w:num>
  <w:num w:numId="86" w16cid:durableId="1352485846">
    <w:abstractNumId w:val="71"/>
  </w:num>
  <w:num w:numId="87" w16cid:durableId="1413237035">
    <w:abstractNumId w:val="117"/>
  </w:num>
  <w:num w:numId="88" w16cid:durableId="1873180725">
    <w:abstractNumId w:val="56"/>
  </w:num>
  <w:num w:numId="89" w16cid:durableId="31350598">
    <w:abstractNumId w:val="41"/>
  </w:num>
  <w:num w:numId="90" w16cid:durableId="557669809">
    <w:abstractNumId w:val="13"/>
  </w:num>
  <w:num w:numId="91" w16cid:durableId="1510018792">
    <w:abstractNumId w:val="14"/>
  </w:num>
  <w:num w:numId="92" w16cid:durableId="493228684">
    <w:abstractNumId w:val="36"/>
  </w:num>
  <w:num w:numId="93" w16cid:durableId="506677719">
    <w:abstractNumId w:val="129"/>
  </w:num>
  <w:num w:numId="94" w16cid:durableId="1598905189">
    <w:abstractNumId w:val="108"/>
  </w:num>
  <w:num w:numId="95" w16cid:durableId="47769389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10"/>
    <w:lvlOverride w:ilvl="0">
      <w:startOverride w:val="1"/>
    </w:lvlOverride>
    <w:lvlOverride w:ilvl="1"/>
    <w:lvlOverride w:ilvl="2"/>
    <w:lvlOverride w:ilvl="3"/>
    <w:lvlOverride w:ilvl="4"/>
    <w:lvlOverride w:ilvl="5"/>
    <w:lvlOverride w:ilvl="6"/>
    <w:lvlOverride w:ilvl="7"/>
    <w:lvlOverride w:ilvl="8"/>
  </w:num>
  <w:num w:numId="97" w16cid:durableId="5121126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5"/>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1"/>
  </w:num>
  <w:num w:numId="101" w16cid:durableId="1071587397">
    <w:abstractNumId w:val="107"/>
    <w:lvlOverride w:ilvl="0">
      <w:startOverride w:val="1"/>
    </w:lvlOverride>
  </w:num>
  <w:num w:numId="102" w16cid:durableId="292099872">
    <w:abstractNumId w:val="76"/>
    <w:lvlOverride w:ilvl="0">
      <w:startOverride w:val="2"/>
    </w:lvlOverride>
  </w:num>
  <w:num w:numId="103" w16cid:durableId="1254435813">
    <w:abstractNumId w:val="90"/>
    <w:lvlOverride w:ilvl="0">
      <w:startOverride w:val="3"/>
    </w:lvlOverride>
  </w:num>
  <w:num w:numId="104" w16cid:durableId="1127236637">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4"/>
  </w:num>
  <w:num w:numId="110" w16cid:durableId="970206087">
    <w:abstractNumId w:val="125"/>
  </w:num>
  <w:num w:numId="111" w16cid:durableId="1775595339">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80"/>
  </w:num>
  <w:num w:numId="114" w16cid:durableId="712123631">
    <w:abstractNumId w:val="52"/>
  </w:num>
  <w:num w:numId="115" w16cid:durableId="263922419">
    <w:abstractNumId w:val="104"/>
  </w:num>
  <w:num w:numId="116" w16cid:durableId="131907318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2"/>
  </w:num>
  <w:num w:numId="119" w16cid:durableId="1616595295">
    <w:abstractNumId w:val="84"/>
  </w:num>
  <w:num w:numId="120" w16cid:durableId="722295680">
    <w:abstractNumId w:val="57"/>
  </w:num>
  <w:num w:numId="121" w16cid:durableId="1984769303">
    <w:abstractNumId w:val="74"/>
  </w:num>
  <w:num w:numId="122" w16cid:durableId="2107647054">
    <w:abstractNumId w:val="34"/>
  </w:num>
  <w:num w:numId="123" w16cid:durableId="1380737523">
    <w:abstractNumId w:val="26"/>
  </w:num>
  <w:num w:numId="124" w16cid:durableId="1566379448">
    <w:abstractNumId w:val="131"/>
  </w:num>
  <w:num w:numId="125" w16cid:durableId="1656563205">
    <w:abstractNumId w:val="87"/>
  </w:num>
  <w:num w:numId="126" w16cid:durableId="1493257453">
    <w:abstractNumId w:val="70"/>
  </w:num>
  <w:num w:numId="127" w16cid:durableId="2008901480">
    <w:abstractNumId w:val="11"/>
  </w:num>
  <w:num w:numId="128" w16cid:durableId="1795295263">
    <w:abstractNumId w:val="68"/>
  </w:num>
  <w:num w:numId="129" w16cid:durableId="33697932">
    <w:abstractNumId w:val="122"/>
  </w:num>
  <w:num w:numId="130" w16cid:durableId="1650404688">
    <w:abstractNumId w:val="43"/>
  </w:num>
  <w:num w:numId="131" w16cid:durableId="2143233433">
    <w:abstractNumId w:val="102"/>
  </w:num>
  <w:num w:numId="132" w16cid:durableId="919946704">
    <w:abstractNumId w:val="21"/>
  </w:num>
  <w:num w:numId="133" w16cid:durableId="282805147">
    <w:abstractNumId w:val="24"/>
  </w:num>
  <w:num w:numId="134" w16cid:durableId="1753894619">
    <w:abstractNumId w:val="118"/>
  </w:num>
  <w:num w:numId="135" w16cid:durableId="2022858182">
    <w:abstractNumId w:val="64"/>
  </w:num>
  <w:num w:numId="136" w16cid:durableId="1848252730">
    <w:abstractNumId w:val="20"/>
  </w:num>
  <w:num w:numId="137" w16cid:durableId="997928951">
    <w:abstractNumId w:val="23"/>
  </w:num>
  <w:numIdMacAtCleanup w:val="1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cean Winds">
    <w15:presenceInfo w15:providerId="None" w15:userId="Ocean Winds"/>
  </w15:person>
  <w15:person w15:author="Kat Higby (NESO)">
    <w15:presenceInfo w15:providerId="AD" w15:userId="S::Katharine.Higby@uk.nationalgrid.com::464b65a7-6b3c-429b-8ca9-572983480f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de-DE" w:vendorID="64" w:dllVersion="0" w:nlCheck="1" w:checkStyle="0"/>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wO4QcsUqLJSXhzY6LqF3p2b8PyAKJmYRLw65Ytg3APmgFNlAFMkphIkfjpi8zujj1nSmZWU0ZuiHEWe32HulcA==" w:salt="xXu6lVFhL78yVd+RBt/mZg=="/>
  <w:defaultTabStop w:val="720"/>
  <w:characterSpacingControl w:val="doNotCompress"/>
  <w:hdrShapeDefaults>
    <o:shapedefaults v:ext="edit" spidmax="2439">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1E17"/>
    <w:rsid w:val="000246FD"/>
    <w:rsid w:val="00024B0C"/>
    <w:rsid w:val="000276FD"/>
    <w:rsid w:val="00030743"/>
    <w:rsid w:val="00031E7C"/>
    <w:rsid w:val="00032C95"/>
    <w:rsid w:val="00034153"/>
    <w:rsid w:val="00034387"/>
    <w:rsid w:val="0003584B"/>
    <w:rsid w:val="000406A7"/>
    <w:rsid w:val="00040B1E"/>
    <w:rsid w:val="00044A37"/>
    <w:rsid w:val="0004506F"/>
    <w:rsid w:val="00045D32"/>
    <w:rsid w:val="000471C6"/>
    <w:rsid w:val="00051F30"/>
    <w:rsid w:val="00052684"/>
    <w:rsid w:val="00053399"/>
    <w:rsid w:val="0005343B"/>
    <w:rsid w:val="000534BF"/>
    <w:rsid w:val="000540A5"/>
    <w:rsid w:val="0005481E"/>
    <w:rsid w:val="00055182"/>
    <w:rsid w:val="00056367"/>
    <w:rsid w:val="0005639D"/>
    <w:rsid w:val="00061669"/>
    <w:rsid w:val="00061B21"/>
    <w:rsid w:val="00061D6F"/>
    <w:rsid w:val="000651E2"/>
    <w:rsid w:val="00065C12"/>
    <w:rsid w:val="000663B0"/>
    <w:rsid w:val="00066BE1"/>
    <w:rsid w:val="00070AA7"/>
    <w:rsid w:val="00070E56"/>
    <w:rsid w:val="00071797"/>
    <w:rsid w:val="00072371"/>
    <w:rsid w:val="00072F8B"/>
    <w:rsid w:val="0007318B"/>
    <w:rsid w:val="00073C3B"/>
    <w:rsid w:val="00075548"/>
    <w:rsid w:val="00075922"/>
    <w:rsid w:val="00075ED1"/>
    <w:rsid w:val="00076176"/>
    <w:rsid w:val="00080873"/>
    <w:rsid w:val="00080C1B"/>
    <w:rsid w:val="00081F1C"/>
    <w:rsid w:val="00082F33"/>
    <w:rsid w:val="00082F88"/>
    <w:rsid w:val="0008330F"/>
    <w:rsid w:val="00084189"/>
    <w:rsid w:val="000853AA"/>
    <w:rsid w:val="00085B88"/>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71E1"/>
    <w:rsid w:val="00101D61"/>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20398"/>
    <w:rsid w:val="001221EB"/>
    <w:rsid w:val="00122674"/>
    <w:rsid w:val="00123E50"/>
    <w:rsid w:val="0012409B"/>
    <w:rsid w:val="00125177"/>
    <w:rsid w:val="00125F43"/>
    <w:rsid w:val="0012779E"/>
    <w:rsid w:val="00130444"/>
    <w:rsid w:val="00131C05"/>
    <w:rsid w:val="00133479"/>
    <w:rsid w:val="00133FFB"/>
    <w:rsid w:val="001341C9"/>
    <w:rsid w:val="00134C1E"/>
    <w:rsid w:val="0013626D"/>
    <w:rsid w:val="00137774"/>
    <w:rsid w:val="00137C19"/>
    <w:rsid w:val="00143668"/>
    <w:rsid w:val="0014378F"/>
    <w:rsid w:val="0014590A"/>
    <w:rsid w:val="0014709C"/>
    <w:rsid w:val="00147FF2"/>
    <w:rsid w:val="00150509"/>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2F31"/>
    <w:rsid w:val="00182FB3"/>
    <w:rsid w:val="001838D1"/>
    <w:rsid w:val="001860DC"/>
    <w:rsid w:val="00187265"/>
    <w:rsid w:val="00187455"/>
    <w:rsid w:val="00190457"/>
    <w:rsid w:val="001921D3"/>
    <w:rsid w:val="0019332B"/>
    <w:rsid w:val="0019420B"/>
    <w:rsid w:val="0019457B"/>
    <w:rsid w:val="0019581F"/>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6948"/>
    <w:rsid w:val="001B7106"/>
    <w:rsid w:val="001B748D"/>
    <w:rsid w:val="001B78C0"/>
    <w:rsid w:val="001C0596"/>
    <w:rsid w:val="001C2698"/>
    <w:rsid w:val="001C458A"/>
    <w:rsid w:val="001C58B8"/>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E4B3B"/>
    <w:rsid w:val="001F091A"/>
    <w:rsid w:val="001F0FA5"/>
    <w:rsid w:val="001F366D"/>
    <w:rsid w:val="001F4EFF"/>
    <w:rsid w:val="001F59A2"/>
    <w:rsid w:val="001F6798"/>
    <w:rsid w:val="001F6986"/>
    <w:rsid w:val="001F699A"/>
    <w:rsid w:val="00200710"/>
    <w:rsid w:val="002012F7"/>
    <w:rsid w:val="002014D6"/>
    <w:rsid w:val="002029B0"/>
    <w:rsid w:val="00204203"/>
    <w:rsid w:val="00204869"/>
    <w:rsid w:val="002052BD"/>
    <w:rsid w:val="002054C7"/>
    <w:rsid w:val="002064B2"/>
    <w:rsid w:val="00206ED8"/>
    <w:rsid w:val="00207883"/>
    <w:rsid w:val="00210C75"/>
    <w:rsid w:val="002149F1"/>
    <w:rsid w:val="00215769"/>
    <w:rsid w:val="00215BA8"/>
    <w:rsid w:val="002164E2"/>
    <w:rsid w:val="00220046"/>
    <w:rsid w:val="0022044D"/>
    <w:rsid w:val="00220C6E"/>
    <w:rsid w:val="00220D39"/>
    <w:rsid w:val="00221493"/>
    <w:rsid w:val="0022187C"/>
    <w:rsid w:val="00222CB5"/>
    <w:rsid w:val="00223151"/>
    <w:rsid w:val="0022315D"/>
    <w:rsid w:val="002233F5"/>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43E9"/>
    <w:rsid w:val="0024533E"/>
    <w:rsid w:val="00246F2E"/>
    <w:rsid w:val="0025076C"/>
    <w:rsid w:val="0025125A"/>
    <w:rsid w:val="00251585"/>
    <w:rsid w:val="002537D9"/>
    <w:rsid w:val="002557D6"/>
    <w:rsid w:val="002573BD"/>
    <w:rsid w:val="00257F38"/>
    <w:rsid w:val="002634CC"/>
    <w:rsid w:val="00263E6A"/>
    <w:rsid w:val="00264240"/>
    <w:rsid w:val="00264B18"/>
    <w:rsid w:val="0026757B"/>
    <w:rsid w:val="00267C3E"/>
    <w:rsid w:val="00270010"/>
    <w:rsid w:val="00270A53"/>
    <w:rsid w:val="00271288"/>
    <w:rsid w:val="00271E09"/>
    <w:rsid w:val="0027251C"/>
    <w:rsid w:val="002750A8"/>
    <w:rsid w:val="002756D2"/>
    <w:rsid w:val="00275A72"/>
    <w:rsid w:val="00277DA2"/>
    <w:rsid w:val="00280DDC"/>
    <w:rsid w:val="00281D3F"/>
    <w:rsid w:val="00284AF5"/>
    <w:rsid w:val="00290678"/>
    <w:rsid w:val="0029222B"/>
    <w:rsid w:val="002929B6"/>
    <w:rsid w:val="00292F01"/>
    <w:rsid w:val="00292FD3"/>
    <w:rsid w:val="00295939"/>
    <w:rsid w:val="00296B2C"/>
    <w:rsid w:val="00297932"/>
    <w:rsid w:val="002A0453"/>
    <w:rsid w:val="002A0607"/>
    <w:rsid w:val="002A176E"/>
    <w:rsid w:val="002A1B08"/>
    <w:rsid w:val="002A2160"/>
    <w:rsid w:val="002A26AF"/>
    <w:rsid w:val="002A4368"/>
    <w:rsid w:val="002A5420"/>
    <w:rsid w:val="002A6494"/>
    <w:rsid w:val="002A6AAB"/>
    <w:rsid w:val="002A774A"/>
    <w:rsid w:val="002B0D65"/>
    <w:rsid w:val="002B0EF7"/>
    <w:rsid w:val="002B11CD"/>
    <w:rsid w:val="002B1E48"/>
    <w:rsid w:val="002B2B74"/>
    <w:rsid w:val="002B3B7F"/>
    <w:rsid w:val="002B4948"/>
    <w:rsid w:val="002B582D"/>
    <w:rsid w:val="002B6746"/>
    <w:rsid w:val="002B731C"/>
    <w:rsid w:val="002C12B4"/>
    <w:rsid w:val="002C242E"/>
    <w:rsid w:val="002C2843"/>
    <w:rsid w:val="002C32C2"/>
    <w:rsid w:val="002C41D0"/>
    <w:rsid w:val="002C4529"/>
    <w:rsid w:val="002C4975"/>
    <w:rsid w:val="002C5306"/>
    <w:rsid w:val="002C7719"/>
    <w:rsid w:val="002D039F"/>
    <w:rsid w:val="002D09B0"/>
    <w:rsid w:val="002D0DCA"/>
    <w:rsid w:val="002D24ED"/>
    <w:rsid w:val="002D28A6"/>
    <w:rsid w:val="002D30BB"/>
    <w:rsid w:val="002D39D2"/>
    <w:rsid w:val="002D401D"/>
    <w:rsid w:val="002D52EC"/>
    <w:rsid w:val="002D5BBC"/>
    <w:rsid w:val="002D6A12"/>
    <w:rsid w:val="002D70D9"/>
    <w:rsid w:val="002D7AF1"/>
    <w:rsid w:val="002E0A87"/>
    <w:rsid w:val="002E2177"/>
    <w:rsid w:val="002E217F"/>
    <w:rsid w:val="002E27B8"/>
    <w:rsid w:val="002E4D34"/>
    <w:rsid w:val="002E5004"/>
    <w:rsid w:val="002E5BC1"/>
    <w:rsid w:val="002E5FB1"/>
    <w:rsid w:val="002E7341"/>
    <w:rsid w:val="002F0535"/>
    <w:rsid w:val="002F229A"/>
    <w:rsid w:val="002F2682"/>
    <w:rsid w:val="002F2A99"/>
    <w:rsid w:val="002F3F7D"/>
    <w:rsid w:val="002F52A1"/>
    <w:rsid w:val="0030048A"/>
    <w:rsid w:val="0030181B"/>
    <w:rsid w:val="00302E57"/>
    <w:rsid w:val="0030331A"/>
    <w:rsid w:val="0030347C"/>
    <w:rsid w:val="003041B6"/>
    <w:rsid w:val="00305056"/>
    <w:rsid w:val="00305F7A"/>
    <w:rsid w:val="00306108"/>
    <w:rsid w:val="003115AC"/>
    <w:rsid w:val="003125BD"/>
    <w:rsid w:val="00312C5D"/>
    <w:rsid w:val="00312ECD"/>
    <w:rsid w:val="003133D5"/>
    <w:rsid w:val="0031627A"/>
    <w:rsid w:val="00316591"/>
    <w:rsid w:val="00316C59"/>
    <w:rsid w:val="00320E3B"/>
    <w:rsid w:val="00322858"/>
    <w:rsid w:val="00323574"/>
    <w:rsid w:val="003236DA"/>
    <w:rsid w:val="00323FA7"/>
    <w:rsid w:val="00325397"/>
    <w:rsid w:val="00325888"/>
    <w:rsid w:val="00325A1E"/>
    <w:rsid w:val="00325B74"/>
    <w:rsid w:val="00331FAC"/>
    <w:rsid w:val="00333C1A"/>
    <w:rsid w:val="00333CCF"/>
    <w:rsid w:val="003342D5"/>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26B"/>
    <w:rsid w:val="00347AC7"/>
    <w:rsid w:val="00350395"/>
    <w:rsid w:val="00350610"/>
    <w:rsid w:val="00350AA3"/>
    <w:rsid w:val="00350DFC"/>
    <w:rsid w:val="0035245A"/>
    <w:rsid w:val="00356932"/>
    <w:rsid w:val="00356B2C"/>
    <w:rsid w:val="00357139"/>
    <w:rsid w:val="0035728C"/>
    <w:rsid w:val="00357487"/>
    <w:rsid w:val="00357B19"/>
    <w:rsid w:val="00363D4E"/>
    <w:rsid w:val="00364974"/>
    <w:rsid w:val="00366882"/>
    <w:rsid w:val="00371844"/>
    <w:rsid w:val="003728C2"/>
    <w:rsid w:val="0037333E"/>
    <w:rsid w:val="0037417B"/>
    <w:rsid w:val="003749C6"/>
    <w:rsid w:val="00374FED"/>
    <w:rsid w:val="0037518E"/>
    <w:rsid w:val="0037598C"/>
    <w:rsid w:val="00375D43"/>
    <w:rsid w:val="00382049"/>
    <w:rsid w:val="00382F96"/>
    <w:rsid w:val="00383133"/>
    <w:rsid w:val="003834EC"/>
    <w:rsid w:val="003842C9"/>
    <w:rsid w:val="003857B7"/>
    <w:rsid w:val="00386429"/>
    <w:rsid w:val="003903CE"/>
    <w:rsid w:val="00391019"/>
    <w:rsid w:val="00391B3A"/>
    <w:rsid w:val="00392BAF"/>
    <w:rsid w:val="003935C2"/>
    <w:rsid w:val="00394757"/>
    <w:rsid w:val="00394817"/>
    <w:rsid w:val="00394FE9"/>
    <w:rsid w:val="00395DA6"/>
    <w:rsid w:val="00395F98"/>
    <w:rsid w:val="00395FA1"/>
    <w:rsid w:val="00396C89"/>
    <w:rsid w:val="00397427"/>
    <w:rsid w:val="00397CFE"/>
    <w:rsid w:val="003A0CB9"/>
    <w:rsid w:val="003A12C5"/>
    <w:rsid w:val="003A15F7"/>
    <w:rsid w:val="003A1D6F"/>
    <w:rsid w:val="003A2E7E"/>
    <w:rsid w:val="003A3A2A"/>
    <w:rsid w:val="003A40AD"/>
    <w:rsid w:val="003A5D94"/>
    <w:rsid w:val="003A66EC"/>
    <w:rsid w:val="003A7185"/>
    <w:rsid w:val="003A74B8"/>
    <w:rsid w:val="003A78BB"/>
    <w:rsid w:val="003B066B"/>
    <w:rsid w:val="003B0C47"/>
    <w:rsid w:val="003B1B95"/>
    <w:rsid w:val="003B367B"/>
    <w:rsid w:val="003B412F"/>
    <w:rsid w:val="003B45D4"/>
    <w:rsid w:val="003B4E3F"/>
    <w:rsid w:val="003B5FA2"/>
    <w:rsid w:val="003B6ADC"/>
    <w:rsid w:val="003C0FFC"/>
    <w:rsid w:val="003C11FF"/>
    <w:rsid w:val="003C1558"/>
    <w:rsid w:val="003C1BDF"/>
    <w:rsid w:val="003C1F3F"/>
    <w:rsid w:val="003C372A"/>
    <w:rsid w:val="003C3B40"/>
    <w:rsid w:val="003C40F8"/>
    <w:rsid w:val="003C5138"/>
    <w:rsid w:val="003C7839"/>
    <w:rsid w:val="003D0DCA"/>
    <w:rsid w:val="003D1390"/>
    <w:rsid w:val="003D1763"/>
    <w:rsid w:val="003D20FC"/>
    <w:rsid w:val="003D2A23"/>
    <w:rsid w:val="003D53D0"/>
    <w:rsid w:val="003D5CCF"/>
    <w:rsid w:val="003D6656"/>
    <w:rsid w:val="003D6EF1"/>
    <w:rsid w:val="003E0308"/>
    <w:rsid w:val="003E0B88"/>
    <w:rsid w:val="003E111F"/>
    <w:rsid w:val="003E117E"/>
    <w:rsid w:val="003E296E"/>
    <w:rsid w:val="003E2BAA"/>
    <w:rsid w:val="003E2D8A"/>
    <w:rsid w:val="003E5CAA"/>
    <w:rsid w:val="003E63C6"/>
    <w:rsid w:val="003E6A40"/>
    <w:rsid w:val="003E6CAC"/>
    <w:rsid w:val="003E6EB7"/>
    <w:rsid w:val="003F0AD3"/>
    <w:rsid w:val="003F25F2"/>
    <w:rsid w:val="003F38EB"/>
    <w:rsid w:val="003F5BB4"/>
    <w:rsid w:val="003F789A"/>
    <w:rsid w:val="003F7BED"/>
    <w:rsid w:val="003F7E70"/>
    <w:rsid w:val="004004A5"/>
    <w:rsid w:val="004016CE"/>
    <w:rsid w:val="004020F1"/>
    <w:rsid w:val="00403178"/>
    <w:rsid w:val="004034C0"/>
    <w:rsid w:val="00404699"/>
    <w:rsid w:val="00404A52"/>
    <w:rsid w:val="00405263"/>
    <w:rsid w:val="00406BC7"/>
    <w:rsid w:val="0040724B"/>
    <w:rsid w:val="00407433"/>
    <w:rsid w:val="0040792B"/>
    <w:rsid w:val="00412630"/>
    <w:rsid w:val="00412651"/>
    <w:rsid w:val="004138CB"/>
    <w:rsid w:val="00413FDF"/>
    <w:rsid w:val="00414AB2"/>
    <w:rsid w:val="00414DBA"/>
    <w:rsid w:val="004160D1"/>
    <w:rsid w:val="004166CE"/>
    <w:rsid w:val="00416DAA"/>
    <w:rsid w:val="004200AB"/>
    <w:rsid w:val="0042125C"/>
    <w:rsid w:val="00421691"/>
    <w:rsid w:val="0042186B"/>
    <w:rsid w:val="00423464"/>
    <w:rsid w:val="00423F50"/>
    <w:rsid w:val="00424218"/>
    <w:rsid w:val="004248A1"/>
    <w:rsid w:val="004248BD"/>
    <w:rsid w:val="004300B2"/>
    <w:rsid w:val="004301DD"/>
    <w:rsid w:val="00430AFD"/>
    <w:rsid w:val="00431122"/>
    <w:rsid w:val="00431E08"/>
    <w:rsid w:val="00432074"/>
    <w:rsid w:val="004325A6"/>
    <w:rsid w:val="004348B4"/>
    <w:rsid w:val="00434CF7"/>
    <w:rsid w:val="00436045"/>
    <w:rsid w:val="004414AE"/>
    <w:rsid w:val="00444C17"/>
    <w:rsid w:val="00445ACF"/>
    <w:rsid w:val="004473D1"/>
    <w:rsid w:val="00447ADB"/>
    <w:rsid w:val="00450BFC"/>
    <w:rsid w:val="00451EFD"/>
    <w:rsid w:val="00452493"/>
    <w:rsid w:val="004533CD"/>
    <w:rsid w:val="0045707F"/>
    <w:rsid w:val="00457330"/>
    <w:rsid w:val="004573B7"/>
    <w:rsid w:val="00460ACC"/>
    <w:rsid w:val="00461271"/>
    <w:rsid w:val="004633BA"/>
    <w:rsid w:val="00463771"/>
    <w:rsid w:val="00465617"/>
    <w:rsid w:val="00465E2B"/>
    <w:rsid w:val="00466EF2"/>
    <w:rsid w:val="004678E9"/>
    <w:rsid w:val="00467B48"/>
    <w:rsid w:val="0047010D"/>
    <w:rsid w:val="00471666"/>
    <w:rsid w:val="00471C36"/>
    <w:rsid w:val="00471DFA"/>
    <w:rsid w:val="00473F13"/>
    <w:rsid w:val="00475DC1"/>
    <w:rsid w:val="0047668C"/>
    <w:rsid w:val="00476BC2"/>
    <w:rsid w:val="00477EDD"/>
    <w:rsid w:val="0048055F"/>
    <w:rsid w:val="00481157"/>
    <w:rsid w:val="00481A66"/>
    <w:rsid w:val="0048210A"/>
    <w:rsid w:val="00482A53"/>
    <w:rsid w:val="00482EF5"/>
    <w:rsid w:val="0048371C"/>
    <w:rsid w:val="00483C56"/>
    <w:rsid w:val="004872A4"/>
    <w:rsid w:val="00490DB2"/>
    <w:rsid w:val="00491670"/>
    <w:rsid w:val="0049181B"/>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3FA0"/>
    <w:rsid w:val="004B41C8"/>
    <w:rsid w:val="004B43B1"/>
    <w:rsid w:val="004B4EBF"/>
    <w:rsid w:val="004B5F93"/>
    <w:rsid w:val="004B79B6"/>
    <w:rsid w:val="004C0A17"/>
    <w:rsid w:val="004C263D"/>
    <w:rsid w:val="004C27AA"/>
    <w:rsid w:val="004C3870"/>
    <w:rsid w:val="004C41F4"/>
    <w:rsid w:val="004C5F40"/>
    <w:rsid w:val="004C6079"/>
    <w:rsid w:val="004D1492"/>
    <w:rsid w:val="004D2270"/>
    <w:rsid w:val="004D3E10"/>
    <w:rsid w:val="004D3E99"/>
    <w:rsid w:val="004D456F"/>
    <w:rsid w:val="004D5049"/>
    <w:rsid w:val="004D5BDE"/>
    <w:rsid w:val="004D64D4"/>
    <w:rsid w:val="004D75B1"/>
    <w:rsid w:val="004D7893"/>
    <w:rsid w:val="004E050C"/>
    <w:rsid w:val="004E14D5"/>
    <w:rsid w:val="004E1617"/>
    <w:rsid w:val="004E2007"/>
    <w:rsid w:val="004E258A"/>
    <w:rsid w:val="004E272B"/>
    <w:rsid w:val="004E2792"/>
    <w:rsid w:val="004E4BB0"/>
    <w:rsid w:val="004E4D0B"/>
    <w:rsid w:val="004E65CB"/>
    <w:rsid w:val="004E6767"/>
    <w:rsid w:val="004F04BE"/>
    <w:rsid w:val="004F0744"/>
    <w:rsid w:val="004F0D7B"/>
    <w:rsid w:val="004F1D20"/>
    <w:rsid w:val="004F224B"/>
    <w:rsid w:val="004F2F2F"/>
    <w:rsid w:val="004F4D8C"/>
    <w:rsid w:val="004F4E43"/>
    <w:rsid w:val="004F6CD4"/>
    <w:rsid w:val="00500B9F"/>
    <w:rsid w:val="005026DC"/>
    <w:rsid w:val="005041A8"/>
    <w:rsid w:val="005042D7"/>
    <w:rsid w:val="005051E2"/>
    <w:rsid w:val="00505BFE"/>
    <w:rsid w:val="00506025"/>
    <w:rsid w:val="005062B9"/>
    <w:rsid w:val="005065B4"/>
    <w:rsid w:val="00506BD8"/>
    <w:rsid w:val="00507655"/>
    <w:rsid w:val="0051009C"/>
    <w:rsid w:val="00510332"/>
    <w:rsid w:val="0051100B"/>
    <w:rsid w:val="00511C82"/>
    <w:rsid w:val="005136DF"/>
    <w:rsid w:val="00513C11"/>
    <w:rsid w:val="0051434E"/>
    <w:rsid w:val="005144F7"/>
    <w:rsid w:val="0051549B"/>
    <w:rsid w:val="00516792"/>
    <w:rsid w:val="00516986"/>
    <w:rsid w:val="00517153"/>
    <w:rsid w:val="00517921"/>
    <w:rsid w:val="00517D22"/>
    <w:rsid w:val="0052118D"/>
    <w:rsid w:val="005215B8"/>
    <w:rsid w:val="00521D85"/>
    <w:rsid w:val="00521FF7"/>
    <w:rsid w:val="005227B6"/>
    <w:rsid w:val="005242E7"/>
    <w:rsid w:val="00526F21"/>
    <w:rsid w:val="00527073"/>
    <w:rsid w:val="00530B59"/>
    <w:rsid w:val="00530DCB"/>
    <w:rsid w:val="0053373B"/>
    <w:rsid w:val="00533EC9"/>
    <w:rsid w:val="00535658"/>
    <w:rsid w:val="005373D4"/>
    <w:rsid w:val="0054003C"/>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52A7"/>
    <w:rsid w:val="0055621A"/>
    <w:rsid w:val="00556643"/>
    <w:rsid w:val="00556B6D"/>
    <w:rsid w:val="00556ED2"/>
    <w:rsid w:val="0055729B"/>
    <w:rsid w:val="00560643"/>
    <w:rsid w:val="00560A61"/>
    <w:rsid w:val="005629FC"/>
    <w:rsid w:val="00562EA5"/>
    <w:rsid w:val="00563069"/>
    <w:rsid w:val="00563B70"/>
    <w:rsid w:val="005642D4"/>
    <w:rsid w:val="00564D03"/>
    <w:rsid w:val="00570612"/>
    <w:rsid w:val="0057184C"/>
    <w:rsid w:val="00574926"/>
    <w:rsid w:val="00575253"/>
    <w:rsid w:val="00575BE1"/>
    <w:rsid w:val="00576D2E"/>
    <w:rsid w:val="005804AC"/>
    <w:rsid w:val="005807B0"/>
    <w:rsid w:val="00582787"/>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95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909"/>
    <w:rsid w:val="00603A8D"/>
    <w:rsid w:val="00605222"/>
    <w:rsid w:val="00605D50"/>
    <w:rsid w:val="00605EEB"/>
    <w:rsid w:val="00606811"/>
    <w:rsid w:val="00606B4B"/>
    <w:rsid w:val="00607624"/>
    <w:rsid w:val="00607DD1"/>
    <w:rsid w:val="00613037"/>
    <w:rsid w:val="006135CA"/>
    <w:rsid w:val="00615CC9"/>
    <w:rsid w:val="00616202"/>
    <w:rsid w:val="00616497"/>
    <w:rsid w:val="006202BD"/>
    <w:rsid w:val="00620899"/>
    <w:rsid w:val="00621CFF"/>
    <w:rsid w:val="006224F9"/>
    <w:rsid w:val="006227D4"/>
    <w:rsid w:val="00623401"/>
    <w:rsid w:val="00626F3D"/>
    <w:rsid w:val="00626FF4"/>
    <w:rsid w:val="006314E9"/>
    <w:rsid w:val="00633166"/>
    <w:rsid w:val="006351F1"/>
    <w:rsid w:val="0063593C"/>
    <w:rsid w:val="00635A0F"/>
    <w:rsid w:val="00636937"/>
    <w:rsid w:val="00636B4B"/>
    <w:rsid w:val="00637448"/>
    <w:rsid w:val="00637B81"/>
    <w:rsid w:val="00637D45"/>
    <w:rsid w:val="00642013"/>
    <w:rsid w:val="006442BB"/>
    <w:rsid w:val="006451A9"/>
    <w:rsid w:val="00645EEE"/>
    <w:rsid w:val="00647393"/>
    <w:rsid w:val="00647551"/>
    <w:rsid w:val="006500AC"/>
    <w:rsid w:val="00651050"/>
    <w:rsid w:val="00651A74"/>
    <w:rsid w:val="00651FE5"/>
    <w:rsid w:val="00652BCE"/>
    <w:rsid w:val="00652DF9"/>
    <w:rsid w:val="00652F98"/>
    <w:rsid w:val="00653116"/>
    <w:rsid w:val="006540F7"/>
    <w:rsid w:val="00655C86"/>
    <w:rsid w:val="0065678A"/>
    <w:rsid w:val="00661A29"/>
    <w:rsid w:val="00661D12"/>
    <w:rsid w:val="0066360B"/>
    <w:rsid w:val="00663813"/>
    <w:rsid w:val="006661FE"/>
    <w:rsid w:val="00666691"/>
    <w:rsid w:val="00670075"/>
    <w:rsid w:val="006719F9"/>
    <w:rsid w:val="00671A6F"/>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77C"/>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709"/>
    <w:rsid w:val="006B5D12"/>
    <w:rsid w:val="006B5DCE"/>
    <w:rsid w:val="006B6B42"/>
    <w:rsid w:val="006C0884"/>
    <w:rsid w:val="006C16EF"/>
    <w:rsid w:val="006C2BB7"/>
    <w:rsid w:val="006C2F95"/>
    <w:rsid w:val="006C4E6E"/>
    <w:rsid w:val="006C5B63"/>
    <w:rsid w:val="006C6A17"/>
    <w:rsid w:val="006C71FC"/>
    <w:rsid w:val="006C7B2E"/>
    <w:rsid w:val="006C7CB4"/>
    <w:rsid w:val="006D045D"/>
    <w:rsid w:val="006D2410"/>
    <w:rsid w:val="006D35AB"/>
    <w:rsid w:val="006D51F0"/>
    <w:rsid w:val="006D5F93"/>
    <w:rsid w:val="006D63A4"/>
    <w:rsid w:val="006D65EA"/>
    <w:rsid w:val="006D6620"/>
    <w:rsid w:val="006D6A4F"/>
    <w:rsid w:val="006D6A9B"/>
    <w:rsid w:val="006D73E1"/>
    <w:rsid w:val="006D74BD"/>
    <w:rsid w:val="006D7D4C"/>
    <w:rsid w:val="006D7DFA"/>
    <w:rsid w:val="006E0226"/>
    <w:rsid w:val="006E26F4"/>
    <w:rsid w:val="006E32EF"/>
    <w:rsid w:val="006E3D1B"/>
    <w:rsid w:val="006E5985"/>
    <w:rsid w:val="006E5C35"/>
    <w:rsid w:val="006E70FE"/>
    <w:rsid w:val="006F0386"/>
    <w:rsid w:val="006F079A"/>
    <w:rsid w:val="006F14BF"/>
    <w:rsid w:val="006F30B6"/>
    <w:rsid w:val="006F358C"/>
    <w:rsid w:val="006F3C14"/>
    <w:rsid w:val="006F5408"/>
    <w:rsid w:val="006F60A4"/>
    <w:rsid w:val="006F6420"/>
    <w:rsid w:val="006F6E25"/>
    <w:rsid w:val="006F724B"/>
    <w:rsid w:val="006F73F1"/>
    <w:rsid w:val="006F7749"/>
    <w:rsid w:val="0070040E"/>
    <w:rsid w:val="0070178B"/>
    <w:rsid w:val="00701869"/>
    <w:rsid w:val="0070228B"/>
    <w:rsid w:val="007043E3"/>
    <w:rsid w:val="007043F0"/>
    <w:rsid w:val="00704C68"/>
    <w:rsid w:val="00705B85"/>
    <w:rsid w:val="0070624C"/>
    <w:rsid w:val="00706D2A"/>
    <w:rsid w:val="0071031B"/>
    <w:rsid w:val="00712929"/>
    <w:rsid w:val="0071323A"/>
    <w:rsid w:val="0071353E"/>
    <w:rsid w:val="00714132"/>
    <w:rsid w:val="00714521"/>
    <w:rsid w:val="00716A64"/>
    <w:rsid w:val="0071796A"/>
    <w:rsid w:val="00721036"/>
    <w:rsid w:val="007215E2"/>
    <w:rsid w:val="0072207D"/>
    <w:rsid w:val="0072325E"/>
    <w:rsid w:val="007256FB"/>
    <w:rsid w:val="0072601A"/>
    <w:rsid w:val="00726A1A"/>
    <w:rsid w:val="0072701C"/>
    <w:rsid w:val="00727508"/>
    <w:rsid w:val="00730189"/>
    <w:rsid w:val="007308B1"/>
    <w:rsid w:val="00731A49"/>
    <w:rsid w:val="007326E1"/>
    <w:rsid w:val="007359BF"/>
    <w:rsid w:val="00736357"/>
    <w:rsid w:val="0073635E"/>
    <w:rsid w:val="0073672A"/>
    <w:rsid w:val="00736E6F"/>
    <w:rsid w:val="00742A6F"/>
    <w:rsid w:val="007444C1"/>
    <w:rsid w:val="0074486D"/>
    <w:rsid w:val="0074490D"/>
    <w:rsid w:val="00744A2D"/>
    <w:rsid w:val="00744C93"/>
    <w:rsid w:val="00746685"/>
    <w:rsid w:val="007466E5"/>
    <w:rsid w:val="00746ACE"/>
    <w:rsid w:val="0074786A"/>
    <w:rsid w:val="007478CA"/>
    <w:rsid w:val="00750305"/>
    <w:rsid w:val="00750515"/>
    <w:rsid w:val="00750BD6"/>
    <w:rsid w:val="00751860"/>
    <w:rsid w:val="00752EF9"/>
    <w:rsid w:val="00754363"/>
    <w:rsid w:val="00755045"/>
    <w:rsid w:val="007554C5"/>
    <w:rsid w:val="0075582A"/>
    <w:rsid w:val="007567C6"/>
    <w:rsid w:val="00756F23"/>
    <w:rsid w:val="00757191"/>
    <w:rsid w:val="00760BF4"/>
    <w:rsid w:val="00761502"/>
    <w:rsid w:val="00761DDD"/>
    <w:rsid w:val="007629DF"/>
    <w:rsid w:val="007633D6"/>
    <w:rsid w:val="007648E3"/>
    <w:rsid w:val="007665A2"/>
    <w:rsid w:val="0076689C"/>
    <w:rsid w:val="007678BC"/>
    <w:rsid w:val="00767F84"/>
    <w:rsid w:val="00771769"/>
    <w:rsid w:val="00777514"/>
    <w:rsid w:val="00777549"/>
    <w:rsid w:val="0077794D"/>
    <w:rsid w:val="007823C4"/>
    <w:rsid w:val="007824BD"/>
    <w:rsid w:val="00785F3A"/>
    <w:rsid w:val="0078610B"/>
    <w:rsid w:val="007867CA"/>
    <w:rsid w:val="00786AEB"/>
    <w:rsid w:val="0078742E"/>
    <w:rsid w:val="00787645"/>
    <w:rsid w:val="007903DC"/>
    <w:rsid w:val="00790C32"/>
    <w:rsid w:val="0079124D"/>
    <w:rsid w:val="00793AFF"/>
    <w:rsid w:val="00793E33"/>
    <w:rsid w:val="0079487F"/>
    <w:rsid w:val="00795A38"/>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B7E29"/>
    <w:rsid w:val="007C1506"/>
    <w:rsid w:val="007C1D2F"/>
    <w:rsid w:val="007C2603"/>
    <w:rsid w:val="007C291F"/>
    <w:rsid w:val="007C2D90"/>
    <w:rsid w:val="007C5811"/>
    <w:rsid w:val="007C5D3E"/>
    <w:rsid w:val="007C610D"/>
    <w:rsid w:val="007C720F"/>
    <w:rsid w:val="007C72D9"/>
    <w:rsid w:val="007C79D4"/>
    <w:rsid w:val="007C7A71"/>
    <w:rsid w:val="007D0CB1"/>
    <w:rsid w:val="007D12A4"/>
    <w:rsid w:val="007D1C17"/>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18"/>
    <w:rsid w:val="007E7977"/>
    <w:rsid w:val="007E7A4C"/>
    <w:rsid w:val="007E7CA7"/>
    <w:rsid w:val="007F14BA"/>
    <w:rsid w:val="007F2EC2"/>
    <w:rsid w:val="007F327B"/>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17ABC"/>
    <w:rsid w:val="008208A2"/>
    <w:rsid w:val="00821371"/>
    <w:rsid w:val="0082217D"/>
    <w:rsid w:val="00822EF2"/>
    <w:rsid w:val="00823644"/>
    <w:rsid w:val="00823C31"/>
    <w:rsid w:val="00824A12"/>
    <w:rsid w:val="0082585E"/>
    <w:rsid w:val="00825F9A"/>
    <w:rsid w:val="008262A6"/>
    <w:rsid w:val="00827319"/>
    <w:rsid w:val="00830A2F"/>
    <w:rsid w:val="00831722"/>
    <w:rsid w:val="008327BA"/>
    <w:rsid w:val="008349E4"/>
    <w:rsid w:val="008354F9"/>
    <w:rsid w:val="008402D2"/>
    <w:rsid w:val="00841028"/>
    <w:rsid w:val="0084177B"/>
    <w:rsid w:val="00842051"/>
    <w:rsid w:val="008426A8"/>
    <w:rsid w:val="008430AA"/>
    <w:rsid w:val="00843205"/>
    <w:rsid w:val="0084619F"/>
    <w:rsid w:val="0084697A"/>
    <w:rsid w:val="00846AB2"/>
    <w:rsid w:val="00846E2C"/>
    <w:rsid w:val="0084710D"/>
    <w:rsid w:val="00847558"/>
    <w:rsid w:val="00847D54"/>
    <w:rsid w:val="00847D60"/>
    <w:rsid w:val="00847F65"/>
    <w:rsid w:val="008500C2"/>
    <w:rsid w:val="008508EA"/>
    <w:rsid w:val="0085136A"/>
    <w:rsid w:val="00851B49"/>
    <w:rsid w:val="008531E0"/>
    <w:rsid w:val="00853210"/>
    <w:rsid w:val="008533CE"/>
    <w:rsid w:val="00853AFE"/>
    <w:rsid w:val="00856517"/>
    <w:rsid w:val="0085774D"/>
    <w:rsid w:val="008578BF"/>
    <w:rsid w:val="00857FA3"/>
    <w:rsid w:val="00860DFC"/>
    <w:rsid w:val="00863BCC"/>
    <w:rsid w:val="0086499D"/>
    <w:rsid w:val="008660F3"/>
    <w:rsid w:val="00866553"/>
    <w:rsid w:val="008670B8"/>
    <w:rsid w:val="00867CAD"/>
    <w:rsid w:val="00867F74"/>
    <w:rsid w:val="00870007"/>
    <w:rsid w:val="00871D19"/>
    <w:rsid w:val="00872009"/>
    <w:rsid w:val="008739C8"/>
    <w:rsid w:val="0087436C"/>
    <w:rsid w:val="00874479"/>
    <w:rsid w:val="00875CE5"/>
    <w:rsid w:val="00876C32"/>
    <w:rsid w:val="008771C1"/>
    <w:rsid w:val="00877C18"/>
    <w:rsid w:val="0088097C"/>
    <w:rsid w:val="00880C9B"/>
    <w:rsid w:val="0088314C"/>
    <w:rsid w:val="0088682A"/>
    <w:rsid w:val="00887323"/>
    <w:rsid w:val="00890BD1"/>
    <w:rsid w:val="00890F74"/>
    <w:rsid w:val="00891782"/>
    <w:rsid w:val="00891D82"/>
    <w:rsid w:val="008930C5"/>
    <w:rsid w:val="008937F3"/>
    <w:rsid w:val="008944F9"/>
    <w:rsid w:val="0089492D"/>
    <w:rsid w:val="008958D0"/>
    <w:rsid w:val="008A0C80"/>
    <w:rsid w:val="008A12ED"/>
    <w:rsid w:val="008A34B1"/>
    <w:rsid w:val="008A41B4"/>
    <w:rsid w:val="008A4333"/>
    <w:rsid w:val="008A52EF"/>
    <w:rsid w:val="008A5980"/>
    <w:rsid w:val="008A5E19"/>
    <w:rsid w:val="008A5EFE"/>
    <w:rsid w:val="008A757A"/>
    <w:rsid w:val="008A7917"/>
    <w:rsid w:val="008B0F3B"/>
    <w:rsid w:val="008B1237"/>
    <w:rsid w:val="008B145C"/>
    <w:rsid w:val="008B23C8"/>
    <w:rsid w:val="008B31AB"/>
    <w:rsid w:val="008B3985"/>
    <w:rsid w:val="008B51C1"/>
    <w:rsid w:val="008B5963"/>
    <w:rsid w:val="008B6E7E"/>
    <w:rsid w:val="008B78A2"/>
    <w:rsid w:val="008B7A92"/>
    <w:rsid w:val="008B7CE8"/>
    <w:rsid w:val="008C2077"/>
    <w:rsid w:val="008C2E33"/>
    <w:rsid w:val="008C48A2"/>
    <w:rsid w:val="008C6418"/>
    <w:rsid w:val="008C753D"/>
    <w:rsid w:val="008C75D2"/>
    <w:rsid w:val="008C764F"/>
    <w:rsid w:val="008C7849"/>
    <w:rsid w:val="008C7930"/>
    <w:rsid w:val="008D0C0A"/>
    <w:rsid w:val="008D221F"/>
    <w:rsid w:val="008D32D0"/>
    <w:rsid w:val="008D35CC"/>
    <w:rsid w:val="008D452B"/>
    <w:rsid w:val="008D4C3D"/>
    <w:rsid w:val="008D4EB3"/>
    <w:rsid w:val="008D5875"/>
    <w:rsid w:val="008D5D61"/>
    <w:rsid w:val="008D6696"/>
    <w:rsid w:val="008D6D79"/>
    <w:rsid w:val="008D6F81"/>
    <w:rsid w:val="008E0D97"/>
    <w:rsid w:val="008E187F"/>
    <w:rsid w:val="008E4447"/>
    <w:rsid w:val="008E4D85"/>
    <w:rsid w:val="008E4E8F"/>
    <w:rsid w:val="008E6154"/>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277D"/>
    <w:rsid w:val="00905501"/>
    <w:rsid w:val="0090584A"/>
    <w:rsid w:val="00910880"/>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573"/>
    <w:rsid w:val="00926FF8"/>
    <w:rsid w:val="00927287"/>
    <w:rsid w:val="00927A79"/>
    <w:rsid w:val="00930940"/>
    <w:rsid w:val="00932331"/>
    <w:rsid w:val="0093242F"/>
    <w:rsid w:val="009333B0"/>
    <w:rsid w:val="0093365D"/>
    <w:rsid w:val="00933953"/>
    <w:rsid w:val="00934D82"/>
    <w:rsid w:val="00936BA0"/>
    <w:rsid w:val="009400D7"/>
    <w:rsid w:val="00940400"/>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4C52"/>
    <w:rsid w:val="009562C9"/>
    <w:rsid w:val="009566C8"/>
    <w:rsid w:val="00961D29"/>
    <w:rsid w:val="00962C1D"/>
    <w:rsid w:val="0096393D"/>
    <w:rsid w:val="00963ACF"/>
    <w:rsid w:val="009703D8"/>
    <w:rsid w:val="00970793"/>
    <w:rsid w:val="00970A62"/>
    <w:rsid w:val="0097267F"/>
    <w:rsid w:val="00972B2F"/>
    <w:rsid w:val="00972D89"/>
    <w:rsid w:val="00972EE1"/>
    <w:rsid w:val="00974630"/>
    <w:rsid w:val="00975DD3"/>
    <w:rsid w:val="00977DA6"/>
    <w:rsid w:val="0098033A"/>
    <w:rsid w:val="009805B2"/>
    <w:rsid w:val="009806F4"/>
    <w:rsid w:val="00981346"/>
    <w:rsid w:val="00981555"/>
    <w:rsid w:val="009824D9"/>
    <w:rsid w:val="009828F6"/>
    <w:rsid w:val="00983C53"/>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5308"/>
    <w:rsid w:val="009A6CCE"/>
    <w:rsid w:val="009B0384"/>
    <w:rsid w:val="009B0B2F"/>
    <w:rsid w:val="009B125F"/>
    <w:rsid w:val="009B2BC9"/>
    <w:rsid w:val="009B35AF"/>
    <w:rsid w:val="009B4836"/>
    <w:rsid w:val="009B4B15"/>
    <w:rsid w:val="009B51C4"/>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043"/>
    <w:rsid w:val="009D712C"/>
    <w:rsid w:val="009D77D0"/>
    <w:rsid w:val="009D7CF2"/>
    <w:rsid w:val="009E2B8E"/>
    <w:rsid w:val="009E34FC"/>
    <w:rsid w:val="009E3C4D"/>
    <w:rsid w:val="009E3D5B"/>
    <w:rsid w:val="009E4396"/>
    <w:rsid w:val="009E58D0"/>
    <w:rsid w:val="009E6C12"/>
    <w:rsid w:val="009F03CF"/>
    <w:rsid w:val="009F0DBB"/>
    <w:rsid w:val="009F2C1F"/>
    <w:rsid w:val="009F3325"/>
    <w:rsid w:val="009F4C43"/>
    <w:rsid w:val="009F5B7D"/>
    <w:rsid w:val="009F6228"/>
    <w:rsid w:val="009F6F05"/>
    <w:rsid w:val="00A01346"/>
    <w:rsid w:val="00A01A20"/>
    <w:rsid w:val="00A02E8D"/>
    <w:rsid w:val="00A0723F"/>
    <w:rsid w:val="00A0735F"/>
    <w:rsid w:val="00A104FD"/>
    <w:rsid w:val="00A12DA3"/>
    <w:rsid w:val="00A13011"/>
    <w:rsid w:val="00A136FB"/>
    <w:rsid w:val="00A13C24"/>
    <w:rsid w:val="00A13C3F"/>
    <w:rsid w:val="00A159A2"/>
    <w:rsid w:val="00A1624B"/>
    <w:rsid w:val="00A17843"/>
    <w:rsid w:val="00A17F95"/>
    <w:rsid w:val="00A23B0B"/>
    <w:rsid w:val="00A243CF"/>
    <w:rsid w:val="00A25FAC"/>
    <w:rsid w:val="00A260E8"/>
    <w:rsid w:val="00A269BB"/>
    <w:rsid w:val="00A26D6E"/>
    <w:rsid w:val="00A26EBA"/>
    <w:rsid w:val="00A27AD2"/>
    <w:rsid w:val="00A30D36"/>
    <w:rsid w:val="00A31C25"/>
    <w:rsid w:val="00A3322B"/>
    <w:rsid w:val="00A33404"/>
    <w:rsid w:val="00A35A24"/>
    <w:rsid w:val="00A35D8E"/>
    <w:rsid w:val="00A37E34"/>
    <w:rsid w:val="00A408E8"/>
    <w:rsid w:val="00A4110A"/>
    <w:rsid w:val="00A425F0"/>
    <w:rsid w:val="00A426A8"/>
    <w:rsid w:val="00A43A74"/>
    <w:rsid w:val="00A43F37"/>
    <w:rsid w:val="00A444C4"/>
    <w:rsid w:val="00A44A14"/>
    <w:rsid w:val="00A4556B"/>
    <w:rsid w:val="00A460EA"/>
    <w:rsid w:val="00A477A1"/>
    <w:rsid w:val="00A51008"/>
    <w:rsid w:val="00A51DF5"/>
    <w:rsid w:val="00A52324"/>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67157"/>
    <w:rsid w:val="00A708F7"/>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86EE4"/>
    <w:rsid w:val="00A90A9E"/>
    <w:rsid w:val="00A90B24"/>
    <w:rsid w:val="00A91EFB"/>
    <w:rsid w:val="00A92058"/>
    <w:rsid w:val="00A928A1"/>
    <w:rsid w:val="00A93C4B"/>
    <w:rsid w:val="00A941B0"/>
    <w:rsid w:val="00A96066"/>
    <w:rsid w:val="00A971DC"/>
    <w:rsid w:val="00AA0AF9"/>
    <w:rsid w:val="00AA2461"/>
    <w:rsid w:val="00AA3850"/>
    <w:rsid w:val="00AA3BD8"/>
    <w:rsid w:val="00AA4AF1"/>
    <w:rsid w:val="00AA4E13"/>
    <w:rsid w:val="00AA57B0"/>
    <w:rsid w:val="00AA65A8"/>
    <w:rsid w:val="00AA6623"/>
    <w:rsid w:val="00AB080A"/>
    <w:rsid w:val="00AB097B"/>
    <w:rsid w:val="00AB1678"/>
    <w:rsid w:val="00AB23B6"/>
    <w:rsid w:val="00AB38D6"/>
    <w:rsid w:val="00AB3F29"/>
    <w:rsid w:val="00AB4296"/>
    <w:rsid w:val="00AB476E"/>
    <w:rsid w:val="00AB51B0"/>
    <w:rsid w:val="00AB5A52"/>
    <w:rsid w:val="00AB60CE"/>
    <w:rsid w:val="00AB6E08"/>
    <w:rsid w:val="00AC0A24"/>
    <w:rsid w:val="00AC23EB"/>
    <w:rsid w:val="00AC3C64"/>
    <w:rsid w:val="00AC468B"/>
    <w:rsid w:val="00AC540E"/>
    <w:rsid w:val="00AC5EAC"/>
    <w:rsid w:val="00AC600E"/>
    <w:rsid w:val="00AC618F"/>
    <w:rsid w:val="00AC6D3D"/>
    <w:rsid w:val="00AD0F03"/>
    <w:rsid w:val="00AD2220"/>
    <w:rsid w:val="00AD258C"/>
    <w:rsid w:val="00AD36CF"/>
    <w:rsid w:val="00AD3E55"/>
    <w:rsid w:val="00AD424E"/>
    <w:rsid w:val="00AD44F8"/>
    <w:rsid w:val="00AD4D0F"/>
    <w:rsid w:val="00AD5284"/>
    <w:rsid w:val="00AD53F5"/>
    <w:rsid w:val="00AD54A3"/>
    <w:rsid w:val="00AD78B6"/>
    <w:rsid w:val="00AE1775"/>
    <w:rsid w:val="00AE2264"/>
    <w:rsid w:val="00AE31B3"/>
    <w:rsid w:val="00AE449D"/>
    <w:rsid w:val="00AE4625"/>
    <w:rsid w:val="00AE51DF"/>
    <w:rsid w:val="00AE5F8B"/>
    <w:rsid w:val="00AE6ECD"/>
    <w:rsid w:val="00AE7CD0"/>
    <w:rsid w:val="00AF0A3B"/>
    <w:rsid w:val="00AF317E"/>
    <w:rsid w:val="00AF3362"/>
    <w:rsid w:val="00AF54A6"/>
    <w:rsid w:val="00AF5AA5"/>
    <w:rsid w:val="00AF6E2A"/>
    <w:rsid w:val="00AF7A03"/>
    <w:rsid w:val="00B01557"/>
    <w:rsid w:val="00B03AD7"/>
    <w:rsid w:val="00B03C57"/>
    <w:rsid w:val="00B054F4"/>
    <w:rsid w:val="00B0633C"/>
    <w:rsid w:val="00B0688E"/>
    <w:rsid w:val="00B106E3"/>
    <w:rsid w:val="00B12F97"/>
    <w:rsid w:val="00B13104"/>
    <w:rsid w:val="00B14F6D"/>
    <w:rsid w:val="00B16789"/>
    <w:rsid w:val="00B167F9"/>
    <w:rsid w:val="00B168C5"/>
    <w:rsid w:val="00B17E9C"/>
    <w:rsid w:val="00B210CC"/>
    <w:rsid w:val="00B23D6E"/>
    <w:rsid w:val="00B25B32"/>
    <w:rsid w:val="00B2673A"/>
    <w:rsid w:val="00B26FB0"/>
    <w:rsid w:val="00B30064"/>
    <w:rsid w:val="00B30701"/>
    <w:rsid w:val="00B311F1"/>
    <w:rsid w:val="00B31A9B"/>
    <w:rsid w:val="00B32C59"/>
    <w:rsid w:val="00B32DAE"/>
    <w:rsid w:val="00B37C80"/>
    <w:rsid w:val="00B40480"/>
    <w:rsid w:val="00B409AA"/>
    <w:rsid w:val="00B422BA"/>
    <w:rsid w:val="00B43B83"/>
    <w:rsid w:val="00B43C4C"/>
    <w:rsid w:val="00B4410A"/>
    <w:rsid w:val="00B44DF1"/>
    <w:rsid w:val="00B45175"/>
    <w:rsid w:val="00B45820"/>
    <w:rsid w:val="00B458A9"/>
    <w:rsid w:val="00B460F0"/>
    <w:rsid w:val="00B461C7"/>
    <w:rsid w:val="00B47149"/>
    <w:rsid w:val="00B47185"/>
    <w:rsid w:val="00B50E8D"/>
    <w:rsid w:val="00B53537"/>
    <w:rsid w:val="00B546AB"/>
    <w:rsid w:val="00B55928"/>
    <w:rsid w:val="00B56030"/>
    <w:rsid w:val="00B565EB"/>
    <w:rsid w:val="00B578B9"/>
    <w:rsid w:val="00B57BEB"/>
    <w:rsid w:val="00B57C5E"/>
    <w:rsid w:val="00B57E67"/>
    <w:rsid w:val="00B61C50"/>
    <w:rsid w:val="00B620E6"/>
    <w:rsid w:val="00B62160"/>
    <w:rsid w:val="00B64D83"/>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929"/>
    <w:rsid w:val="00B84A56"/>
    <w:rsid w:val="00B84D59"/>
    <w:rsid w:val="00B90109"/>
    <w:rsid w:val="00B91015"/>
    <w:rsid w:val="00B91556"/>
    <w:rsid w:val="00B9211E"/>
    <w:rsid w:val="00B92767"/>
    <w:rsid w:val="00B92D94"/>
    <w:rsid w:val="00B9472A"/>
    <w:rsid w:val="00B948D2"/>
    <w:rsid w:val="00B94D9B"/>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28C"/>
    <w:rsid w:val="00BE09DE"/>
    <w:rsid w:val="00BE1EF5"/>
    <w:rsid w:val="00BE2F6D"/>
    <w:rsid w:val="00BE42E7"/>
    <w:rsid w:val="00BE5093"/>
    <w:rsid w:val="00BE6DB9"/>
    <w:rsid w:val="00BE7A99"/>
    <w:rsid w:val="00BE7E10"/>
    <w:rsid w:val="00BF05C0"/>
    <w:rsid w:val="00BF1F3C"/>
    <w:rsid w:val="00BF2359"/>
    <w:rsid w:val="00BF295A"/>
    <w:rsid w:val="00BF45BE"/>
    <w:rsid w:val="00BF45F4"/>
    <w:rsid w:val="00BF4F42"/>
    <w:rsid w:val="00BF5410"/>
    <w:rsid w:val="00BF5E0F"/>
    <w:rsid w:val="00BF7A56"/>
    <w:rsid w:val="00BF7FFC"/>
    <w:rsid w:val="00C01B3E"/>
    <w:rsid w:val="00C01FEE"/>
    <w:rsid w:val="00C035E1"/>
    <w:rsid w:val="00C05812"/>
    <w:rsid w:val="00C05D48"/>
    <w:rsid w:val="00C06DA3"/>
    <w:rsid w:val="00C074CB"/>
    <w:rsid w:val="00C1000D"/>
    <w:rsid w:val="00C112D5"/>
    <w:rsid w:val="00C14B15"/>
    <w:rsid w:val="00C15242"/>
    <w:rsid w:val="00C15720"/>
    <w:rsid w:val="00C15DAC"/>
    <w:rsid w:val="00C160D8"/>
    <w:rsid w:val="00C161D6"/>
    <w:rsid w:val="00C16730"/>
    <w:rsid w:val="00C16FF6"/>
    <w:rsid w:val="00C17195"/>
    <w:rsid w:val="00C2170F"/>
    <w:rsid w:val="00C2737D"/>
    <w:rsid w:val="00C27B78"/>
    <w:rsid w:val="00C33349"/>
    <w:rsid w:val="00C33BCE"/>
    <w:rsid w:val="00C341CB"/>
    <w:rsid w:val="00C3439A"/>
    <w:rsid w:val="00C34419"/>
    <w:rsid w:val="00C3462C"/>
    <w:rsid w:val="00C358C6"/>
    <w:rsid w:val="00C35AAC"/>
    <w:rsid w:val="00C403C3"/>
    <w:rsid w:val="00C410E4"/>
    <w:rsid w:val="00C41580"/>
    <w:rsid w:val="00C41A51"/>
    <w:rsid w:val="00C41DDA"/>
    <w:rsid w:val="00C41DFE"/>
    <w:rsid w:val="00C4433A"/>
    <w:rsid w:val="00C44C55"/>
    <w:rsid w:val="00C46BF0"/>
    <w:rsid w:val="00C46FAD"/>
    <w:rsid w:val="00C47792"/>
    <w:rsid w:val="00C479F5"/>
    <w:rsid w:val="00C52A02"/>
    <w:rsid w:val="00C5375F"/>
    <w:rsid w:val="00C53AE4"/>
    <w:rsid w:val="00C55213"/>
    <w:rsid w:val="00C5521A"/>
    <w:rsid w:val="00C55CFA"/>
    <w:rsid w:val="00C6295C"/>
    <w:rsid w:val="00C62E57"/>
    <w:rsid w:val="00C638C8"/>
    <w:rsid w:val="00C702D5"/>
    <w:rsid w:val="00C717A1"/>
    <w:rsid w:val="00C7182F"/>
    <w:rsid w:val="00C72253"/>
    <w:rsid w:val="00C74036"/>
    <w:rsid w:val="00C74329"/>
    <w:rsid w:val="00C74B1C"/>
    <w:rsid w:val="00C75AE8"/>
    <w:rsid w:val="00C77E4E"/>
    <w:rsid w:val="00C806F5"/>
    <w:rsid w:val="00C81A86"/>
    <w:rsid w:val="00C821B6"/>
    <w:rsid w:val="00C837D0"/>
    <w:rsid w:val="00C83E55"/>
    <w:rsid w:val="00C8502A"/>
    <w:rsid w:val="00C874D4"/>
    <w:rsid w:val="00C9180B"/>
    <w:rsid w:val="00C919C3"/>
    <w:rsid w:val="00C92186"/>
    <w:rsid w:val="00C92B3A"/>
    <w:rsid w:val="00C93FFD"/>
    <w:rsid w:val="00C94367"/>
    <w:rsid w:val="00C95284"/>
    <w:rsid w:val="00C97A30"/>
    <w:rsid w:val="00CA187F"/>
    <w:rsid w:val="00CA2479"/>
    <w:rsid w:val="00CA36A5"/>
    <w:rsid w:val="00CA3D82"/>
    <w:rsid w:val="00CA55B8"/>
    <w:rsid w:val="00CA5D21"/>
    <w:rsid w:val="00CA6350"/>
    <w:rsid w:val="00CA7CF6"/>
    <w:rsid w:val="00CB05E6"/>
    <w:rsid w:val="00CB17B6"/>
    <w:rsid w:val="00CB35D4"/>
    <w:rsid w:val="00CB3D58"/>
    <w:rsid w:val="00CB4D34"/>
    <w:rsid w:val="00CB53F1"/>
    <w:rsid w:val="00CB7B9C"/>
    <w:rsid w:val="00CC06E2"/>
    <w:rsid w:val="00CC1C89"/>
    <w:rsid w:val="00CC3A5E"/>
    <w:rsid w:val="00CC434B"/>
    <w:rsid w:val="00CC504D"/>
    <w:rsid w:val="00CC6B05"/>
    <w:rsid w:val="00CC75ED"/>
    <w:rsid w:val="00CC788D"/>
    <w:rsid w:val="00CC7FD9"/>
    <w:rsid w:val="00CD1AA7"/>
    <w:rsid w:val="00CD2158"/>
    <w:rsid w:val="00CD2194"/>
    <w:rsid w:val="00CD2281"/>
    <w:rsid w:val="00CD249E"/>
    <w:rsid w:val="00CD34B2"/>
    <w:rsid w:val="00CD51DF"/>
    <w:rsid w:val="00CD5631"/>
    <w:rsid w:val="00CD7EAE"/>
    <w:rsid w:val="00CE0CC2"/>
    <w:rsid w:val="00CE1325"/>
    <w:rsid w:val="00CE1445"/>
    <w:rsid w:val="00CE215C"/>
    <w:rsid w:val="00CE27F0"/>
    <w:rsid w:val="00CE41F8"/>
    <w:rsid w:val="00CE525F"/>
    <w:rsid w:val="00CE5BF7"/>
    <w:rsid w:val="00CE6664"/>
    <w:rsid w:val="00CE6D0E"/>
    <w:rsid w:val="00CF0DEA"/>
    <w:rsid w:val="00CF234D"/>
    <w:rsid w:val="00CF2825"/>
    <w:rsid w:val="00CF2AE8"/>
    <w:rsid w:val="00CF4FA2"/>
    <w:rsid w:val="00CF59CE"/>
    <w:rsid w:val="00CF62C9"/>
    <w:rsid w:val="00CF7454"/>
    <w:rsid w:val="00D00ABB"/>
    <w:rsid w:val="00D0569D"/>
    <w:rsid w:val="00D0594A"/>
    <w:rsid w:val="00D05991"/>
    <w:rsid w:val="00D05C06"/>
    <w:rsid w:val="00D06B38"/>
    <w:rsid w:val="00D06EF8"/>
    <w:rsid w:val="00D07065"/>
    <w:rsid w:val="00D070CF"/>
    <w:rsid w:val="00D11207"/>
    <w:rsid w:val="00D1196E"/>
    <w:rsid w:val="00D12555"/>
    <w:rsid w:val="00D12C60"/>
    <w:rsid w:val="00D14242"/>
    <w:rsid w:val="00D15534"/>
    <w:rsid w:val="00D16591"/>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47A4F"/>
    <w:rsid w:val="00D52F2A"/>
    <w:rsid w:val="00D53C08"/>
    <w:rsid w:val="00D547BD"/>
    <w:rsid w:val="00D55123"/>
    <w:rsid w:val="00D55BCA"/>
    <w:rsid w:val="00D600D2"/>
    <w:rsid w:val="00D60ED8"/>
    <w:rsid w:val="00D61777"/>
    <w:rsid w:val="00D62C23"/>
    <w:rsid w:val="00D630B8"/>
    <w:rsid w:val="00D63717"/>
    <w:rsid w:val="00D63A3E"/>
    <w:rsid w:val="00D66087"/>
    <w:rsid w:val="00D67CE5"/>
    <w:rsid w:val="00D70E63"/>
    <w:rsid w:val="00D71BE4"/>
    <w:rsid w:val="00D72100"/>
    <w:rsid w:val="00D73042"/>
    <w:rsid w:val="00D75582"/>
    <w:rsid w:val="00D766F8"/>
    <w:rsid w:val="00D774A6"/>
    <w:rsid w:val="00D853E1"/>
    <w:rsid w:val="00D867C6"/>
    <w:rsid w:val="00D870CB"/>
    <w:rsid w:val="00D873F5"/>
    <w:rsid w:val="00D87CAD"/>
    <w:rsid w:val="00D87E3C"/>
    <w:rsid w:val="00D91593"/>
    <w:rsid w:val="00D918DB"/>
    <w:rsid w:val="00D92E11"/>
    <w:rsid w:val="00D93FD2"/>
    <w:rsid w:val="00D9404E"/>
    <w:rsid w:val="00D947D7"/>
    <w:rsid w:val="00D94DA4"/>
    <w:rsid w:val="00D96BFD"/>
    <w:rsid w:val="00DA097F"/>
    <w:rsid w:val="00DA13A3"/>
    <w:rsid w:val="00DA19F8"/>
    <w:rsid w:val="00DA30D5"/>
    <w:rsid w:val="00DB08DB"/>
    <w:rsid w:val="00DB0E0F"/>
    <w:rsid w:val="00DB41F6"/>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294"/>
    <w:rsid w:val="00E027A5"/>
    <w:rsid w:val="00E02B41"/>
    <w:rsid w:val="00E047CA"/>
    <w:rsid w:val="00E04FDF"/>
    <w:rsid w:val="00E07464"/>
    <w:rsid w:val="00E10235"/>
    <w:rsid w:val="00E1024D"/>
    <w:rsid w:val="00E10A34"/>
    <w:rsid w:val="00E10A94"/>
    <w:rsid w:val="00E12888"/>
    <w:rsid w:val="00E12D83"/>
    <w:rsid w:val="00E13258"/>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1C1A"/>
    <w:rsid w:val="00E53EE8"/>
    <w:rsid w:val="00E54B26"/>
    <w:rsid w:val="00E554C1"/>
    <w:rsid w:val="00E555C4"/>
    <w:rsid w:val="00E60050"/>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5D30"/>
    <w:rsid w:val="00E85F3A"/>
    <w:rsid w:val="00E86998"/>
    <w:rsid w:val="00E9580B"/>
    <w:rsid w:val="00EA0845"/>
    <w:rsid w:val="00EA1182"/>
    <w:rsid w:val="00EA233F"/>
    <w:rsid w:val="00EA23C8"/>
    <w:rsid w:val="00EA3272"/>
    <w:rsid w:val="00EA4AB9"/>
    <w:rsid w:val="00EA4C8C"/>
    <w:rsid w:val="00EA4CFC"/>
    <w:rsid w:val="00EA5708"/>
    <w:rsid w:val="00EA701B"/>
    <w:rsid w:val="00EB0565"/>
    <w:rsid w:val="00EB0F4D"/>
    <w:rsid w:val="00EB17A0"/>
    <w:rsid w:val="00EB1F51"/>
    <w:rsid w:val="00EB2B4D"/>
    <w:rsid w:val="00EB2E46"/>
    <w:rsid w:val="00EB3CC4"/>
    <w:rsid w:val="00EB45DF"/>
    <w:rsid w:val="00EB52A8"/>
    <w:rsid w:val="00EB54ED"/>
    <w:rsid w:val="00EB62F1"/>
    <w:rsid w:val="00EB7AB8"/>
    <w:rsid w:val="00EC2488"/>
    <w:rsid w:val="00EC2B2C"/>
    <w:rsid w:val="00EC3304"/>
    <w:rsid w:val="00EC41FE"/>
    <w:rsid w:val="00EC4667"/>
    <w:rsid w:val="00EC4C9C"/>
    <w:rsid w:val="00EC5051"/>
    <w:rsid w:val="00EC58DC"/>
    <w:rsid w:val="00EC6107"/>
    <w:rsid w:val="00EC63B4"/>
    <w:rsid w:val="00EC7A06"/>
    <w:rsid w:val="00EC7BEB"/>
    <w:rsid w:val="00EC7EB8"/>
    <w:rsid w:val="00EC7FF0"/>
    <w:rsid w:val="00ED025F"/>
    <w:rsid w:val="00ED287D"/>
    <w:rsid w:val="00ED3B0C"/>
    <w:rsid w:val="00ED453A"/>
    <w:rsid w:val="00ED6012"/>
    <w:rsid w:val="00ED732D"/>
    <w:rsid w:val="00ED7932"/>
    <w:rsid w:val="00ED7BC6"/>
    <w:rsid w:val="00EE0723"/>
    <w:rsid w:val="00EE0B9F"/>
    <w:rsid w:val="00EE1A26"/>
    <w:rsid w:val="00EE1BA9"/>
    <w:rsid w:val="00EE1CB3"/>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1EC"/>
    <w:rsid w:val="00F6133A"/>
    <w:rsid w:val="00F61A2D"/>
    <w:rsid w:val="00F635CA"/>
    <w:rsid w:val="00F63D25"/>
    <w:rsid w:val="00F6692C"/>
    <w:rsid w:val="00F67229"/>
    <w:rsid w:val="00F679B5"/>
    <w:rsid w:val="00F71176"/>
    <w:rsid w:val="00F72006"/>
    <w:rsid w:val="00F75086"/>
    <w:rsid w:val="00F802C0"/>
    <w:rsid w:val="00F80330"/>
    <w:rsid w:val="00F816B6"/>
    <w:rsid w:val="00F82CA9"/>
    <w:rsid w:val="00F83388"/>
    <w:rsid w:val="00F839C1"/>
    <w:rsid w:val="00F83BEF"/>
    <w:rsid w:val="00F84AFD"/>
    <w:rsid w:val="00F84FEB"/>
    <w:rsid w:val="00F857FC"/>
    <w:rsid w:val="00F87E62"/>
    <w:rsid w:val="00F90F1F"/>
    <w:rsid w:val="00F93404"/>
    <w:rsid w:val="00F934A1"/>
    <w:rsid w:val="00F93B38"/>
    <w:rsid w:val="00F94E02"/>
    <w:rsid w:val="00F96061"/>
    <w:rsid w:val="00F965F1"/>
    <w:rsid w:val="00F9675C"/>
    <w:rsid w:val="00F96AB5"/>
    <w:rsid w:val="00F97BBE"/>
    <w:rsid w:val="00FA27E9"/>
    <w:rsid w:val="00FA3CB9"/>
    <w:rsid w:val="00FA4C1B"/>
    <w:rsid w:val="00FA5582"/>
    <w:rsid w:val="00FA700B"/>
    <w:rsid w:val="00FA7EA0"/>
    <w:rsid w:val="00FA7F65"/>
    <w:rsid w:val="00FB06A6"/>
    <w:rsid w:val="00FB095B"/>
    <w:rsid w:val="00FB1938"/>
    <w:rsid w:val="00FB26F9"/>
    <w:rsid w:val="00FB3088"/>
    <w:rsid w:val="00FB332F"/>
    <w:rsid w:val="00FB596B"/>
    <w:rsid w:val="00FB7522"/>
    <w:rsid w:val="00FB7C95"/>
    <w:rsid w:val="00FC0225"/>
    <w:rsid w:val="00FC06A6"/>
    <w:rsid w:val="00FC26A3"/>
    <w:rsid w:val="00FC411B"/>
    <w:rsid w:val="00FC5CF1"/>
    <w:rsid w:val="00FC6224"/>
    <w:rsid w:val="00FC681D"/>
    <w:rsid w:val="00FC6E66"/>
    <w:rsid w:val="00FD015B"/>
    <w:rsid w:val="00FD45AD"/>
    <w:rsid w:val="00FD48AB"/>
    <w:rsid w:val="00FD4D58"/>
    <w:rsid w:val="00FD5479"/>
    <w:rsid w:val="00FD7575"/>
    <w:rsid w:val="00FD7A82"/>
    <w:rsid w:val="00FD7F84"/>
    <w:rsid w:val="00FE033C"/>
    <w:rsid w:val="00FE1561"/>
    <w:rsid w:val="00FE1D97"/>
    <w:rsid w:val="00FE209D"/>
    <w:rsid w:val="00FE224B"/>
    <w:rsid w:val="00FE28BE"/>
    <w:rsid w:val="00FE3C7A"/>
    <w:rsid w:val="00FE4289"/>
    <w:rsid w:val="00FE4A4D"/>
    <w:rsid w:val="00FE4FD7"/>
    <w:rsid w:val="00FE7D64"/>
    <w:rsid w:val="00FF152E"/>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9">
      <o:colormru v:ext="edit" colors="#f8f8f8"/>
    </o:shapedefaults>
    <o:shapelayout v:ext="edit">
      <o:idmap v:ext="edit" data="2"/>
    </o:shapelayout>
  </w:shapeDefaults>
  <w:decimalSymbol w:val="."/>
  <w:listSeparator w:val=","/>
  <w14:docId w14:val="3C4200D5"/>
  <w15:docId w15:val="{E7916E71-B02F-402A-92C8-02F64C284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34"/>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 w:type="character" w:customStyle="1" w:styleId="TitleChar">
    <w:name w:val="Title Char"/>
    <w:basedOn w:val="DefaultParagraphFont"/>
    <w:link w:val="Title"/>
    <w:rsid w:val="00080C1B"/>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57361085">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12775669">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2.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2.xml"/><Relationship Id="rId105" Type="http://schemas.microsoft.com/office/2011/relationships/people" Target="peop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image" Target="media/image85.png"/><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header" Target="header3.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header" Target="header1.xml"/><Relationship Id="rId10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73174AC9-19D2-4651-BECE-15F80D782ABC}">
  <ds:schemaRefs>
    <ds:schemaRef ds:uri="http://www.imanage.com/work/xmlschema"/>
  </ds:schemaRefs>
</ds:datastoreItem>
</file>

<file path=customXml/itemProps2.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4.xml><?xml version="1.0" encoding="utf-8"?>
<ds:datastoreItem xmlns:ds="http://schemas.openxmlformats.org/officeDocument/2006/customXml" ds:itemID="{5BC50454-48C0-4DD0-8263-A14130788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6.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21</TotalTime>
  <Pages>148</Pages>
  <Words>43498</Words>
  <Characters>247939</Characters>
  <Application>Microsoft Office Word</Application>
  <DocSecurity>8</DocSecurity>
  <Lines>2066</Lines>
  <Paragraphs>581</Paragraphs>
  <ScaleCrop>false</ScaleCrop>
  <Company/>
  <LinksUpToDate>false</LinksUpToDate>
  <CharactersWithSpaces>290856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dc:title>
  <dc:subject>CUSC Section 14</dc:subject>
  <dc:creator>Tammy Meek (NESO)</dc:creator>
  <cp:keywords/>
  <dc:description/>
  <cp:lastModifiedBy>Kat Higby (NESO)</cp:lastModifiedBy>
  <cp:revision>9</cp:revision>
  <cp:lastPrinted>2025-04-07T10:37:00Z</cp:lastPrinted>
  <dcterms:created xsi:type="dcterms:W3CDTF">2025-07-21T10:27:00Z</dcterms:created>
  <dcterms:modified xsi:type="dcterms:W3CDTF">2025-07-22T15:25:00Z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y fmtid="{D5CDD505-2E9C-101B-9397-08002B2CF9AE}" pid="9" name="Order">
    <vt:r8>85900</vt:r8>
  </property>
</Properties>
</file>